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055D2" w14:textId="47119242" w:rsidR="004E0C5A" w:rsidRPr="00B07A3B" w:rsidRDefault="004E0C5A" w:rsidP="004E0C5A">
      <w:pPr>
        <w:outlineLvl w:val="0"/>
        <w:rPr>
          <w:rFonts w:eastAsia="Times New Roman" w:cstheme="minorHAnsi"/>
          <w:b/>
        </w:rPr>
      </w:pPr>
      <w:r w:rsidRPr="00B07A3B">
        <w:rPr>
          <w:rFonts w:eastAsia="Times New Roman" w:cstheme="minorHAnsi"/>
          <w:b/>
        </w:rPr>
        <w:t xml:space="preserve">Submission ID #: </w:t>
      </w:r>
      <w:r w:rsidR="00623558">
        <w:rPr>
          <w:rFonts w:eastAsia="Times New Roman" w:cstheme="minorHAnsi"/>
          <w:b/>
        </w:rPr>
        <w:t>67457</w:t>
      </w:r>
    </w:p>
    <w:p w14:paraId="2F6924E5" w14:textId="32069FC5" w:rsidR="004E0C5A" w:rsidRDefault="004E0C5A" w:rsidP="004E0C5A">
      <w:pPr>
        <w:outlineLvl w:val="0"/>
        <w:rPr>
          <w:rFonts w:eastAsia="Times New Roman" w:cstheme="minorHAnsi"/>
          <w:b/>
        </w:rPr>
      </w:pPr>
      <w:r w:rsidRPr="00B07A3B">
        <w:rPr>
          <w:rFonts w:eastAsia="Times New Roman" w:cstheme="minorHAnsi"/>
          <w:b/>
        </w:rPr>
        <w:t xml:space="preserve">Scriptwriter Name: </w:t>
      </w:r>
      <w:r w:rsidR="00623558">
        <w:rPr>
          <w:rFonts w:eastAsia="Times New Roman" w:cstheme="minorHAnsi"/>
          <w:b/>
        </w:rPr>
        <w:t>Debopriya Sadhukhan</w:t>
      </w:r>
    </w:p>
    <w:p w14:paraId="6FB9233B" w14:textId="61F90F2F" w:rsidR="004E0C5A" w:rsidRPr="00B07A3B" w:rsidRDefault="004E0C5A" w:rsidP="004E0C5A">
      <w:pPr>
        <w:outlineLvl w:val="0"/>
        <w:rPr>
          <w:rFonts w:eastAsia="Times New Roman" w:cstheme="minorHAnsi"/>
          <w:b/>
        </w:rPr>
      </w:pPr>
      <w:r w:rsidRPr="00B07A3B">
        <w:rPr>
          <w:rFonts w:eastAsia="Times New Roman" w:cstheme="minorHAnsi"/>
          <w:b/>
        </w:rPr>
        <w:t>Project Page Link:</w:t>
      </w:r>
      <w:r w:rsidR="00F60C18">
        <w:rPr>
          <w:rFonts w:eastAsia="Times New Roman" w:cstheme="minorHAnsi"/>
          <w:b/>
        </w:rPr>
        <w:t xml:space="preserve"> </w:t>
      </w:r>
      <w:hyperlink r:id="rId7" w:history="1">
        <w:r w:rsidR="00623558" w:rsidRPr="0037010C">
          <w:rPr>
            <w:rStyle w:val="Hyperlink"/>
            <w:rFonts w:eastAsia="Times New Roman" w:cstheme="minorHAnsi"/>
            <w:b/>
          </w:rPr>
          <w:t>https://review.jove.com/account/file-uploader?src=20574433</w:t>
        </w:r>
      </w:hyperlink>
      <w:r w:rsidR="00623558">
        <w:rPr>
          <w:rFonts w:eastAsia="Times New Roman" w:cstheme="minorHAnsi"/>
          <w:b/>
        </w:rPr>
        <w:t xml:space="preserve"> </w:t>
      </w:r>
    </w:p>
    <w:p w14:paraId="2C89778F" w14:textId="77777777" w:rsidR="004E0C5A" w:rsidRPr="00B07A3B" w:rsidRDefault="004E0C5A" w:rsidP="004E0C5A">
      <w:pPr>
        <w:outlineLvl w:val="0"/>
        <w:rPr>
          <w:rFonts w:eastAsia="Times New Roman" w:cstheme="minorHAnsi"/>
          <w:b/>
        </w:rPr>
      </w:pPr>
    </w:p>
    <w:p w14:paraId="30BC7CCC" w14:textId="4389143A" w:rsidR="004E0C5A" w:rsidRPr="00B07A3B" w:rsidRDefault="004E0C5A" w:rsidP="00623558">
      <w:pPr>
        <w:jc w:val="both"/>
        <w:outlineLvl w:val="0"/>
        <w:rPr>
          <w:rFonts w:eastAsia="Times New Roman" w:cstheme="minorHAnsi"/>
          <w:b/>
        </w:rPr>
      </w:pPr>
      <w:r w:rsidRPr="00B07A3B">
        <w:rPr>
          <w:rFonts w:eastAsia="Times New Roman" w:cstheme="minorHAnsi"/>
          <w:b/>
          <w:sz w:val="32"/>
          <w:szCs w:val="32"/>
        </w:rPr>
        <w:t>Title:</w:t>
      </w:r>
      <w:r w:rsidRPr="00B07A3B">
        <w:rPr>
          <w:rFonts w:eastAsia="Times New Roman" w:cstheme="minorHAnsi"/>
          <w:b/>
        </w:rPr>
        <w:t xml:space="preserve"> </w:t>
      </w:r>
      <w:r w:rsidR="00623558" w:rsidRPr="00623558">
        <w:rPr>
          <w:rFonts w:asciiTheme="majorHAnsi" w:hAnsiTheme="majorHAnsi" w:cstheme="majorHAnsi"/>
          <w:b/>
          <w:bCs/>
          <w:sz w:val="32"/>
          <w:szCs w:val="32"/>
        </w:rPr>
        <w:t>Quantitative Structure—Activity Relationship, Activity Prediction, and Molecular Dynamics of Non-nucleotide Reverse Transcriptase Inhibitors</w:t>
      </w:r>
    </w:p>
    <w:p w14:paraId="4A0C5B67" w14:textId="23814C1E" w:rsidR="004E0C5A" w:rsidRDefault="004E0C5A" w:rsidP="004E0C5A">
      <w:pPr>
        <w:outlineLvl w:val="0"/>
        <w:rPr>
          <w:rFonts w:eastAsia="Times New Roman" w:cstheme="minorHAnsi"/>
          <w:b/>
        </w:rPr>
      </w:pPr>
    </w:p>
    <w:p w14:paraId="571B4839" w14:textId="25AE8914" w:rsidR="00EC3C46" w:rsidRDefault="00EC3C46" w:rsidP="00EC3C46">
      <w:pPr>
        <w:outlineLvl w:val="0"/>
        <w:rPr>
          <w:rFonts w:eastAsia="Times New Roman" w:cstheme="minorHAnsi"/>
          <w:b/>
          <w:sz w:val="28"/>
          <w:szCs w:val="28"/>
        </w:rPr>
      </w:pPr>
      <w:r w:rsidRPr="00B07A3B">
        <w:rPr>
          <w:rFonts w:eastAsia="Times New Roman" w:cstheme="minorHAnsi"/>
          <w:b/>
          <w:sz w:val="28"/>
          <w:szCs w:val="28"/>
        </w:rPr>
        <w:t xml:space="preserve">Authors and Affiliations: </w:t>
      </w:r>
    </w:p>
    <w:p w14:paraId="164A95C7" w14:textId="77777777" w:rsidR="00623558" w:rsidRDefault="00623558" w:rsidP="00623558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14:paraId="63E5655E" w14:textId="78BC1252" w:rsidR="00623558" w:rsidRPr="003D2DB4" w:rsidRDefault="00623558" w:rsidP="00623558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vertAlign w:val="superscript"/>
        </w:rPr>
      </w:pPr>
      <w:r w:rsidRPr="003D2DB4">
        <w:rPr>
          <w:rFonts w:asciiTheme="majorHAnsi" w:hAnsiTheme="majorHAnsi" w:cstheme="majorHAnsi"/>
        </w:rPr>
        <w:t>Vitalis Mbayo, Penny P. Govender, Ephraim F. Marondedze, Krishna K. Govender</w:t>
      </w:r>
      <w:r w:rsidRPr="003D2DB4">
        <w:rPr>
          <w:rFonts w:asciiTheme="majorHAnsi" w:hAnsiTheme="majorHAnsi" w:cstheme="majorHAnsi"/>
          <w:vertAlign w:val="superscript"/>
        </w:rPr>
        <w:t> </w:t>
      </w:r>
    </w:p>
    <w:p w14:paraId="726EB4B1" w14:textId="77777777" w:rsidR="00623558" w:rsidRPr="003D2DB4" w:rsidRDefault="00623558" w:rsidP="00623558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14:paraId="33CD999C" w14:textId="6217C71A" w:rsidR="00D6314B" w:rsidRDefault="00623558" w:rsidP="00623558">
      <w:pPr>
        <w:outlineLvl w:val="0"/>
        <w:rPr>
          <w:rFonts w:eastAsia="Times New Roman" w:cstheme="minorHAnsi"/>
          <w:b/>
          <w:sz w:val="28"/>
          <w:szCs w:val="28"/>
        </w:rPr>
      </w:pPr>
      <w:r w:rsidRPr="003D2DB4">
        <w:rPr>
          <w:rFonts w:asciiTheme="majorHAnsi" w:hAnsiTheme="majorHAnsi" w:cstheme="majorHAnsi"/>
          <w:iCs/>
        </w:rPr>
        <w:t>Department of Chemical Sciences, Faculty of Science, University of Johannesburg</w:t>
      </w:r>
    </w:p>
    <w:p w14:paraId="74A3CDA1" w14:textId="77777777" w:rsidR="00D6314B" w:rsidRPr="00B07A3B" w:rsidRDefault="00D6314B" w:rsidP="00EC3C46">
      <w:pPr>
        <w:outlineLvl w:val="0"/>
        <w:rPr>
          <w:rFonts w:eastAsia="Times New Roman" w:cstheme="minorHAnsi"/>
          <w:b/>
          <w:sz w:val="28"/>
          <w:szCs w:val="28"/>
        </w:rPr>
      </w:pPr>
    </w:p>
    <w:p w14:paraId="4CAE8953" w14:textId="77777777" w:rsidR="004E0C5A" w:rsidRPr="00B07A3B" w:rsidRDefault="004E0C5A" w:rsidP="004E0C5A">
      <w:pPr>
        <w:widowControl w:val="0"/>
        <w:autoSpaceDE w:val="0"/>
        <w:autoSpaceDN w:val="0"/>
        <w:adjustRightInd w:val="0"/>
        <w:rPr>
          <w:rFonts w:eastAsia="Times New Roman" w:cstheme="minorHAnsi"/>
          <w:color w:val="000000"/>
        </w:rPr>
      </w:pPr>
    </w:p>
    <w:p w14:paraId="5ED70E17" w14:textId="46FEBADB" w:rsidR="004E0C5A" w:rsidRPr="00B07A3B" w:rsidRDefault="00000000" w:rsidP="00534B8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autoSpaceDE w:val="0"/>
        <w:autoSpaceDN w:val="0"/>
        <w:adjustRightInd w:val="0"/>
        <w:ind w:left="86" w:right="86"/>
        <w:rPr>
          <w:rFonts w:eastAsia="Times New Roman" w:cstheme="minorHAnsi"/>
          <w:color w:val="000000"/>
        </w:rPr>
      </w:pPr>
      <w:sdt>
        <w:sdtPr>
          <w:rPr>
            <w:rFonts w:eastAsia="Times New Roman" w:cstheme="minorHAnsi"/>
            <w:color w:val="000000"/>
            <w:shd w:val="clear" w:color="auto" w:fill="FFFF00"/>
          </w:rPr>
          <w:id w:val="63506785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3576B">
            <w:rPr>
              <w:rFonts w:ascii="MS Gothic" w:eastAsia="MS Gothic" w:hAnsi="MS Gothic" w:cstheme="minorHAnsi" w:hint="eastAsia"/>
              <w:color w:val="000000"/>
              <w:shd w:val="clear" w:color="auto" w:fill="FFFF00"/>
            </w:rPr>
            <w:t>☒</w:t>
          </w:r>
        </w:sdtContent>
      </w:sdt>
      <w:r w:rsidR="004E0C5A" w:rsidRPr="00B07A3B">
        <w:rPr>
          <w:rFonts w:eastAsia="Times New Roman" w:cstheme="minorHAnsi"/>
          <w:color w:val="000000"/>
        </w:rPr>
        <w:t xml:space="preserve">   All author names and affiliations are correct</w:t>
      </w:r>
      <w:r w:rsidR="00045112">
        <w:rPr>
          <w:rFonts w:eastAsia="Times New Roman" w:cstheme="minorHAnsi"/>
          <w:color w:val="000000"/>
        </w:rPr>
        <w:t xml:space="preserve"> </w:t>
      </w:r>
      <w:r w:rsidR="00045112">
        <w:rPr>
          <w:rFonts w:cstheme="minorHAnsi"/>
          <w:color w:val="000000"/>
        </w:rPr>
        <w:t>(city/state/country information not included in video title page)</w:t>
      </w:r>
      <w:r w:rsidR="004E0C5A" w:rsidRPr="00B07A3B">
        <w:rPr>
          <w:rFonts w:eastAsia="Times New Roman" w:cstheme="minorHAnsi"/>
          <w:color w:val="000000"/>
        </w:rPr>
        <w:t>.</w:t>
      </w:r>
      <w:r w:rsidR="00CE696A">
        <w:rPr>
          <w:rFonts w:eastAsia="Times New Roman" w:cstheme="minorHAnsi"/>
          <w:color w:val="000000"/>
        </w:rPr>
        <w:t xml:space="preserve"> </w:t>
      </w:r>
    </w:p>
    <w:p w14:paraId="0CF5E19E" w14:textId="77777777" w:rsidR="004E0C5A" w:rsidRPr="00B07A3B" w:rsidRDefault="004E0C5A" w:rsidP="004E0C5A">
      <w:pPr>
        <w:widowControl w:val="0"/>
        <w:autoSpaceDE w:val="0"/>
        <w:autoSpaceDN w:val="0"/>
        <w:adjustRightInd w:val="0"/>
        <w:rPr>
          <w:rFonts w:eastAsia="Times New Roman" w:cstheme="minorHAnsi"/>
          <w:color w:val="000000"/>
        </w:rPr>
      </w:pPr>
    </w:p>
    <w:p w14:paraId="4FDD3434" w14:textId="77777777" w:rsidR="004E0C5A" w:rsidRPr="00B07A3B" w:rsidRDefault="004E0C5A" w:rsidP="004E0C5A">
      <w:pPr>
        <w:outlineLvl w:val="0"/>
        <w:rPr>
          <w:rFonts w:eastAsia="Times New Roman" w:cstheme="minorHAnsi"/>
        </w:rPr>
      </w:pPr>
    </w:p>
    <w:p w14:paraId="74288581" w14:textId="77777777" w:rsidR="004E0C5A" w:rsidRPr="00B07A3B" w:rsidRDefault="004E0C5A" w:rsidP="004E0C5A">
      <w:pPr>
        <w:outlineLvl w:val="0"/>
        <w:rPr>
          <w:rFonts w:eastAsia="Times New Roman" w:cstheme="minorHAnsi"/>
          <w:b/>
        </w:rPr>
      </w:pPr>
      <w:r w:rsidRPr="00B07A3B">
        <w:rPr>
          <w:rFonts w:eastAsia="Times New Roman" w:cstheme="minorHAnsi"/>
          <w:b/>
        </w:rPr>
        <w:t xml:space="preserve">Corresponding Authors: </w:t>
      </w:r>
    </w:p>
    <w:p w14:paraId="5196A52A" w14:textId="4B149E09" w:rsidR="004E0C5A" w:rsidRDefault="004E0C5A" w:rsidP="004E0C5A">
      <w:pPr>
        <w:outlineLvl w:val="0"/>
        <w:rPr>
          <w:rFonts w:eastAsia="Times New Roman" w:cstheme="minorHAnsi"/>
        </w:rPr>
      </w:pPr>
      <w:bookmarkStart w:id="0" w:name="_Hlk25233958"/>
    </w:p>
    <w:p w14:paraId="70FFA58B" w14:textId="4E93C07E" w:rsidR="00D6314B" w:rsidRPr="00A63C9F" w:rsidRDefault="00372671" w:rsidP="004E0C5A">
      <w:pPr>
        <w:outlineLvl w:val="0"/>
        <w:rPr>
          <w:rFonts w:eastAsia="Times New Roman" w:cstheme="minorHAnsi"/>
          <w:lang w:val="de-DE"/>
        </w:rPr>
      </w:pPr>
      <w:r w:rsidRPr="00A63C9F">
        <w:rPr>
          <w:rFonts w:asciiTheme="majorHAnsi" w:hAnsiTheme="majorHAnsi" w:cstheme="majorHAnsi"/>
          <w:lang w:val="de-DE"/>
        </w:rPr>
        <w:t>Krishna K. Govender</w:t>
      </w:r>
      <w:r w:rsidRPr="00A63C9F">
        <w:rPr>
          <w:rFonts w:asciiTheme="majorHAnsi" w:hAnsiTheme="majorHAnsi" w:cstheme="majorHAnsi"/>
          <w:lang w:val="de-DE"/>
        </w:rPr>
        <w:tab/>
      </w:r>
      <w:r w:rsidRPr="00A63C9F">
        <w:rPr>
          <w:rFonts w:asciiTheme="majorHAnsi" w:hAnsiTheme="majorHAnsi" w:cstheme="majorHAnsi"/>
          <w:lang w:val="de-DE"/>
        </w:rPr>
        <w:tab/>
      </w:r>
      <w:r w:rsidRPr="00A63C9F">
        <w:rPr>
          <w:rFonts w:asciiTheme="majorHAnsi" w:hAnsiTheme="majorHAnsi" w:cstheme="majorHAnsi"/>
          <w:lang w:val="de-DE"/>
        </w:rPr>
        <w:tab/>
      </w:r>
      <w:r w:rsidRPr="00A63C9F">
        <w:rPr>
          <w:rFonts w:asciiTheme="majorHAnsi" w:hAnsiTheme="majorHAnsi" w:cstheme="majorHAnsi"/>
          <w:lang w:val="de-DE"/>
        </w:rPr>
        <w:tab/>
      </w:r>
      <w:r w:rsidR="00D6314B">
        <w:fldChar w:fldCharType="begin"/>
      </w:r>
      <w:r w:rsidR="00D6314B" w:rsidRPr="005827F5">
        <w:rPr>
          <w:lang w:val="nl-NL"/>
          <w:rPrChange w:id="1" w:author="VITALIS MBAYO" w:date="2025-03-01T11:32:00Z" w16du:dateUtc="2025-03-01T09:32:00Z">
            <w:rPr/>
          </w:rPrChange>
        </w:rPr>
        <w:instrText>HYPERLINK "mailto:"</w:instrText>
      </w:r>
      <w:r w:rsidR="00D6314B">
        <w:fldChar w:fldCharType="separate"/>
      </w:r>
      <w:r w:rsidR="00D6314B">
        <w:fldChar w:fldCharType="end"/>
      </w:r>
      <w:r w:rsidRPr="00A63C9F">
        <w:rPr>
          <w:rFonts w:asciiTheme="majorHAnsi" w:hAnsiTheme="majorHAnsi" w:cstheme="majorHAnsi"/>
          <w:lang w:val="de-DE"/>
        </w:rPr>
        <w:t>krishnag@uj.ac.za</w:t>
      </w:r>
    </w:p>
    <w:p w14:paraId="1B4B2D7A" w14:textId="77777777" w:rsidR="004E0C5A" w:rsidRPr="00A63C9F" w:rsidRDefault="004E0C5A" w:rsidP="004E0C5A">
      <w:pPr>
        <w:outlineLvl w:val="0"/>
        <w:rPr>
          <w:rFonts w:eastAsia="Times New Roman" w:cstheme="minorHAnsi"/>
          <w:lang w:val="de-DE"/>
        </w:rPr>
      </w:pPr>
    </w:p>
    <w:p w14:paraId="2E1C6668" w14:textId="7663A19B" w:rsidR="004E0C5A" w:rsidRPr="00B07A3B" w:rsidRDefault="004E0C5A" w:rsidP="004E0C5A">
      <w:pPr>
        <w:outlineLvl w:val="0"/>
        <w:rPr>
          <w:rFonts w:eastAsia="Times New Roman" w:cstheme="minorHAnsi"/>
        </w:rPr>
      </w:pPr>
      <w:proofErr w:type="gramStart"/>
      <w:r w:rsidRPr="00B07A3B">
        <w:rPr>
          <w:rFonts w:eastAsia="Times New Roman" w:cstheme="minorHAnsi"/>
          <w:b/>
        </w:rPr>
        <w:t>Email Addresses</w:t>
      </w:r>
      <w:proofErr w:type="gramEnd"/>
      <w:r w:rsidRPr="00B07A3B">
        <w:rPr>
          <w:rFonts w:eastAsia="Times New Roman" w:cstheme="minorHAnsi"/>
          <w:b/>
        </w:rPr>
        <w:t xml:space="preserve"> for </w:t>
      </w:r>
      <w:r w:rsidR="006579DD">
        <w:rPr>
          <w:rFonts w:eastAsia="Times New Roman" w:cstheme="minorHAnsi"/>
          <w:b/>
        </w:rPr>
        <w:t>All A</w:t>
      </w:r>
      <w:r w:rsidRPr="00B07A3B">
        <w:rPr>
          <w:rFonts w:eastAsia="Times New Roman" w:cstheme="minorHAnsi"/>
          <w:b/>
        </w:rPr>
        <w:t>uthors:</w:t>
      </w:r>
      <w:r w:rsidRPr="00B07A3B">
        <w:rPr>
          <w:rFonts w:eastAsia="Times New Roman" w:cstheme="minorHAnsi"/>
        </w:rPr>
        <w:t xml:space="preserve"> </w:t>
      </w:r>
    </w:p>
    <w:bookmarkEnd w:id="0"/>
    <w:p w14:paraId="12916965" w14:textId="77777777" w:rsidR="003B5E26" w:rsidRPr="00B07A3B" w:rsidRDefault="003B5E26" w:rsidP="009A0E7C">
      <w:pPr>
        <w:outlineLvl w:val="0"/>
        <w:rPr>
          <w:rFonts w:cstheme="minorHAnsi"/>
          <w:b/>
          <w:sz w:val="22"/>
          <w:szCs w:val="22"/>
        </w:rPr>
      </w:pPr>
    </w:p>
    <w:p w14:paraId="0ECB93D3" w14:textId="77777777" w:rsidR="00372671" w:rsidRPr="003D2DB4" w:rsidRDefault="00372671" w:rsidP="00372671">
      <w:pPr>
        <w:rPr>
          <w:rFonts w:asciiTheme="majorHAnsi" w:hAnsiTheme="majorHAnsi" w:cstheme="majorHAnsi"/>
        </w:rPr>
      </w:pPr>
      <w:r w:rsidRPr="003D2DB4">
        <w:rPr>
          <w:rFonts w:asciiTheme="majorHAnsi" w:hAnsiTheme="majorHAnsi" w:cstheme="majorHAnsi"/>
        </w:rPr>
        <w:t>Vitalis Mbayo</w:t>
      </w:r>
      <w:r w:rsidRPr="003D2DB4">
        <w:rPr>
          <w:rFonts w:asciiTheme="majorHAnsi" w:hAnsiTheme="majorHAnsi" w:cstheme="majorHAnsi"/>
        </w:rPr>
        <w:tab/>
      </w:r>
      <w:r w:rsidRPr="003D2DB4">
        <w:rPr>
          <w:rFonts w:asciiTheme="majorHAnsi" w:hAnsiTheme="majorHAnsi" w:cstheme="majorHAnsi"/>
        </w:rPr>
        <w:tab/>
      </w:r>
      <w:r w:rsidRPr="003D2DB4">
        <w:rPr>
          <w:rFonts w:asciiTheme="majorHAnsi" w:hAnsiTheme="majorHAnsi" w:cstheme="majorHAnsi"/>
        </w:rPr>
        <w:tab/>
      </w:r>
      <w:r w:rsidRPr="003D2DB4">
        <w:rPr>
          <w:rFonts w:asciiTheme="majorHAnsi" w:hAnsiTheme="majorHAnsi" w:cstheme="majorHAnsi"/>
        </w:rPr>
        <w:tab/>
      </w:r>
      <w:r w:rsidRPr="003D2DB4">
        <w:rPr>
          <w:rFonts w:asciiTheme="majorHAnsi" w:hAnsiTheme="majorHAnsi" w:cstheme="majorHAnsi"/>
        </w:rPr>
        <w:tab/>
      </w:r>
      <w:r w:rsidRPr="0004062A">
        <w:rPr>
          <w:rFonts w:asciiTheme="majorHAnsi" w:hAnsiTheme="majorHAnsi" w:cstheme="majorHAnsi"/>
        </w:rPr>
        <w:t>vmbayo92@gmail.com</w:t>
      </w:r>
    </w:p>
    <w:p w14:paraId="32F2B635" w14:textId="77777777" w:rsidR="00372671" w:rsidRPr="003D2DB4" w:rsidRDefault="00372671" w:rsidP="00372671">
      <w:pPr>
        <w:rPr>
          <w:rFonts w:asciiTheme="majorHAnsi" w:hAnsiTheme="majorHAnsi" w:cstheme="majorHAnsi"/>
        </w:rPr>
      </w:pPr>
      <w:r w:rsidRPr="003D2DB4">
        <w:rPr>
          <w:rFonts w:asciiTheme="majorHAnsi" w:hAnsiTheme="majorHAnsi" w:cstheme="majorHAnsi"/>
        </w:rPr>
        <w:t>Penny P. Govender</w:t>
      </w:r>
      <w:r w:rsidRPr="003D2DB4">
        <w:rPr>
          <w:rFonts w:asciiTheme="majorHAnsi" w:hAnsiTheme="majorHAnsi" w:cstheme="majorHAnsi"/>
        </w:rPr>
        <w:tab/>
      </w:r>
      <w:r w:rsidRPr="003D2DB4">
        <w:rPr>
          <w:rFonts w:asciiTheme="majorHAnsi" w:hAnsiTheme="majorHAnsi" w:cstheme="majorHAnsi"/>
        </w:rPr>
        <w:tab/>
      </w:r>
      <w:r w:rsidRPr="003D2DB4">
        <w:rPr>
          <w:rFonts w:asciiTheme="majorHAnsi" w:hAnsiTheme="majorHAnsi" w:cstheme="majorHAnsi"/>
        </w:rPr>
        <w:tab/>
      </w:r>
      <w:r w:rsidRPr="003D2DB4">
        <w:rPr>
          <w:rFonts w:asciiTheme="majorHAnsi" w:hAnsiTheme="majorHAnsi" w:cstheme="majorHAnsi"/>
        </w:rPr>
        <w:tab/>
      </w:r>
      <w:r w:rsidRPr="0004062A">
        <w:rPr>
          <w:rFonts w:asciiTheme="majorHAnsi" w:hAnsiTheme="majorHAnsi" w:cstheme="majorHAnsi"/>
        </w:rPr>
        <w:t>pennyg@uj.ac.za</w:t>
      </w:r>
    </w:p>
    <w:p w14:paraId="6F84F159" w14:textId="691A1FA3" w:rsidR="003B5E26" w:rsidRDefault="00372671" w:rsidP="00372671">
      <w:pPr>
        <w:outlineLvl w:val="0"/>
        <w:rPr>
          <w:rFonts w:asciiTheme="majorHAnsi" w:hAnsiTheme="majorHAnsi" w:cstheme="majorHAnsi"/>
        </w:rPr>
      </w:pPr>
      <w:r w:rsidRPr="003D2DB4">
        <w:rPr>
          <w:rFonts w:asciiTheme="majorHAnsi" w:hAnsiTheme="majorHAnsi" w:cstheme="majorHAnsi"/>
        </w:rPr>
        <w:t>Ephraim F. Marondedze</w:t>
      </w:r>
      <w:r w:rsidRPr="003D2DB4">
        <w:rPr>
          <w:rFonts w:asciiTheme="majorHAnsi" w:hAnsiTheme="majorHAnsi" w:cstheme="majorHAnsi"/>
        </w:rPr>
        <w:tab/>
      </w:r>
      <w:r w:rsidRPr="003D2DB4">
        <w:rPr>
          <w:rFonts w:asciiTheme="majorHAnsi" w:hAnsiTheme="majorHAnsi" w:cstheme="majorHAnsi"/>
        </w:rPr>
        <w:tab/>
      </w:r>
      <w:r w:rsidRPr="003D2DB4">
        <w:rPr>
          <w:rFonts w:asciiTheme="majorHAnsi" w:hAnsiTheme="majorHAnsi" w:cstheme="majorHAnsi"/>
        </w:rPr>
        <w:tab/>
      </w:r>
      <w:hyperlink r:id="rId8" w:history="1">
        <w:r w:rsidRPr="0037010C">
          <w:rPr>
            <w:rStyle w:val="Hyperlink"/>
            <w:rFonts w:asciiTheme="majorHAnsi" w:hAnsiTheme="majorHAnsi" w:cstheme="majorHAnsi"/>
          </w:rPr>
          <w:t>ephraimm18@gmail.com</w:t>
        </w:r>
      </w:hyperlink>
    </w:p>
    <w:p w14:paraId="59257927" w14:textId="40B7311A" w:rsidR="00372671" w:rsidRPr="00A63C9F" w:rsidRDefault="00372671" w:rsidP="00372671">
      <w:pPr>
        <w:outlineLvl w:val="0"/>
        <w:rPr>
          <w:rFonts w:cstheme="minorHAnsi"/>
          <w:b/>
          <w:sz w:val="22"/>
          <w:szCs w:val="22"/>
          <w:lang w:val="de-DE"/>
        </w:rPr>
      </w:pPr>
      <w:r w:rsidRPr="00A63C9F">
        <w:rPr>
          <w:rFonts w:asciiTheme="majorHAnsi" w:hAnsiTheme="majorHAnsi" w:cstheme="majorHAnsi"/>
          <w:lang w:val="de-DE"/>
        </w:rPr>
        <w:t>Krishna K. Govender</w:t>
      </w:r>
      <w:r w:rsidRPr="00A63C9F">
        <w:rPr>
          <w:rFonts w:asciiTheme="majorHAnsi" w:hAnsiTheme="majorHAnsi" w:cstheme="majorHAnsi"/>
          <w:lang w:val="de-DE"/>
        </w:rPr>
        <w:tab/>
      </w:r>
      <w:r w:rsidRPr="00A63C9F">
        <w:rPr>
          <w:rFonts w:asciiTheme="majorHAnsi" w:hAnsiTheme="majorHAnsi" w:cstheme="majorHAnsi"/>
          <w:lang w:val="de-DE"/>
        </w:rPr>
        <w:tab/>
      </w:r>
      <w:r w:rsidRPr="00A63C9F">
        <w:rPr>
          <w:rFonts w:asciiTheme="majorHAnsi" w:hAnsiTheme="majorHAnsi" w:cstheme="majorHAnsi"/>
          <w:lang w:val="de-DE"/>
        </w:rPr>
        <w:tab/>
      </w:r>
      <w:r w:rsidRPr="00A63C9F">
        <w:rPr>
          <w:rFonts w:asciiTheme="majorHAnsi" w:hAnsiTheme="majorHAnsi" w:cstheme="majorHAnsi"/>
          <w:lang w:val="de-DE"/>
        </w:rPr>
        <w:tab/>
      </w:r>
      <w:r>
        <w:fldChar w:fldCharType="begin"/>
      </w:r>
      <w:r w:rsidRPr="00C428C8">
        <w:rPr>
          <w:lang w:val="nl-NL"/>
          <w:rPrChange w:id="2" w:author="VITALIS MBAYO" w:date="2025-02-18T17:01:00Z" w16du:dateUtc="2025-02-18T15:01:00Z">
            <w:rPr/>
          </w:rPrChange>
        </w:rPr>
        <w:instrText>HYPERLINK "mailto:"</w:instrText>
      </w:r>
      <w:r>
        <w:fldChar w:fldCharType="separate"/>
      </w:r>
      <w:r>
        <w:fldChar w:fldCharType="end"/>
      </w:r>
      <w:r w:rsidRPr="00A63C9F">
        <w:rPr>
          <w:rFonts w:asciiTheme="majorHAnsi" w:hAnsiTheme="majorHAnsi" w:cstheme="majorHAnsi"/>
          <w:lang w:val="de-DE"/>
        </w:rPr>
        <w:t>krishnag@uj.ac.za</w:t>
      </w:r>
    </w:p>
    <w:p w14:paraId="5A2BE33C" w14:textId="77777777" w:rsidR="001E230F" w:rsidRPr="00A63C9F" w:rsidRDefault="001E230F" w:rsidP="009A0E7C">
      <w:pPr>
        <w:outlineLvl w:val="0"/>
        <w:rPr>
          <w:rFonts w:cstheme="minorHAnsi"/>
          <w:b/>
          <w:sz w:val="22"/>
          <w:szCs w:val="22"/>
          <w:lang w:val="de-DE"/>
        </w:rPr>
      </w:pPr>
    </w:p>
    <w:p w14:paraId="60B95108" w14:textId="77777777" w:rsidR="00C70C90" w:rsidRPr="00A63C9F" w:rsidRDefault="00C70C90">
      <w:pPr>
        <w:rPr>
          <w:rFonts w:cstheme="minorHAnsi"/>
          <w:b/>
          <w:sz w:val="22"/>
          <w:szCs w:val="22"/>
          <w:lang w:val="de-DE"/>
        </w:rPr>
      </w:pPr>
      <w:r w:rsidRPr="00A63C9F">
        <w:rPr>
          <w:rFonts w:cstheme="minorHAnsi"/>
          <w:b/>
          <w:sz w:val="22"/>
          <w:szCs w:val="22"/>
          <w:lang w:val="de-DE"/>
        </w:rPr>
        <w:br w:type="page"/>
      </w:r>
    </w:p>
    <w:p w14:paraId="1667ADCD" w14:textId="6A876452" w:rsidR="005F1ADF" w:rsidRPr="00FD00B1" w:rsidRDefault="005F1ADF" w:rsidP="00FD00B1">
      <w:pPr>
        <w:pStyle w:val="Heading2"/>
        <w:jc w:val="center"/>
        <w:rPr>
          <w:rFonts w:cstheme="minorHAnsi"/>
          <w:b/>
          <w:bCs w:val="0"/>
          <w:sz w:val="32"/>
          <w:szCs w:val="32"/>
        </w:rPr>
      </w:pPr>
      <w:r w:rsidRPr="00FD00B1">
        <w:rPr>
          <w:rFonts w:cstheme="minorHAnsi"/>
          <w:b/>
          <w:bCs w:val="0"/>
          <w:sz w:val="32"/>
          <w:szCs w:val="32"/>
        </w:rPr>
        <w:lastRenderedPageBreak/>
        <w:t>Author Questionnaire</w:t>
      </w:r>
    </w:p>
    <w:p w14:paraId="22834088" w14:textId="1E913240" w:rsidR="005F1ADF" w:rsidRPr="00B07A3B" w:rsidRDefault="005F1ADF" w:rsidP="005F1ADF">
      <w:pPr>
        <w:spacing w:before="120"/>
        <w:ind w:left="216" w:hanging="216"/>
        <w:rPr>
          <w:rFonts w:eastAsia="Times New Roman" w:cstheme="minorHAnsi"/>
          <w:b/>
        </w:rPr>
      </w:pPr>
      <w:r w:rsidRPr="00B07A3B">
        <w:rPr>
          <w:rFonts w:eastAsia="Times New Roman" w:cstheme="minorHAnsi"/>
          <w:b/>
        </w:rPr>
        <w:t xml:space="preserve">1. </w:t>
      </w:r>
      <w:r w:rsidRPr="00B07A3B">
        <w:rPr>
          <w:rFonts w:eastAsia="Times New Roman" w:cstheme="minorHAnsi"/>
          <w:b/>
          <w:bCs/>
        </w:rPr>
        <w:t>Microscopy</w:t>
      </w:r>
      <w:r w:rsidRPr="00B07A3B">
        <w:rPr>
          <w:rFonts w:eastAsia="Times New Roman" w:cstheme="minorHAnsi"/>
        </w:rPr>
        <w:t xml:space="preserve">: </w:t>
      </w:r>
      <w:r w:rsidRPr="004A2032">
        <w:rPr>
          <w:rFonts w:eastAsia="Times New Roman" w:cs="Calibri"/>
        </w:rPr>
        <w:t xml:space="preserve">Does your protocol require the use of a dissecting or stereomicroscope for performing a complex dissection, microinjection technique, or </w:t>
      </w:r>
      <w:r>
        <w:rPr>
          <w:rFonts w:eastAsia="Times New Roman" w:cs="Calibri"/>
        </w:rPr>
        <w:t xml:space="preserve">something </w:t>
      </w:r>
      <w:r w:rsidRPr="004A2032">
        <w:rPr>
          <w:rFonts w:eastAsia="Times New Roman" w:cs="Calibri"/>
        </w:rPr>
        <w:t>similar</w:t>
      </w:r>
      <w:r w:rsidRPr="00B07A3B">
        <w:rPr>
          <w:rFonts w:eastAsia="Times New Roman" w:cstheme="minorHAnsi"/>
        </w:rPr>
        <w:t>?</w:t>
      </w:r>
      <w:r w:rsidRPr="00B07A3B">
        <w:rPr>
          <w:rFonts w:eastAsia="Times New Roman" w:cstheme="minorHAnsi"/>
          <w:b/>
        </w:rPr>
        <w:t xml:space="preserve">  </w:t>
      </w:r>
      <w:r w:rsidR="0093576B">
        <w:rPr>
          <w:rFonts w:eastAsia="Times New Roman" w:cstheme="minorHAnsi"/>
          <w:b/>
          <w:bCs/>
        </w:rPr>
        <w:t>No</w:t>
      </w:r>
      <w:r w:rsidRPr="00B07A3B">
        <w:rPr>
          <w:rFonts w:eastAsia="Times New Roman" w:cstheme="minorHAnsi"/>
        </w:rPr>
        <w:t xml:space="preserve">  </w:t>
      </w:r>
    </w:p>
    <w:p w14:paraId="204F5795" w14:textId="77777777" w:rsidR="005F1ADF" w:rsidRDefault="005F1ADF" w:rsidP="005F1ADF">
      <w:pPr>
        <w:spacing w:before="120"/>
        <w:ind w:left="720"/>
        <w:rPr>
          <w:rFonts w:eastAsia="Times New Roman" w:cstheme="minorHAnsi"/>
          <w:b/>
        </w:rPr>
      </w:pPr>
      <w:r w:rsidRPr="00B07A3B">
        <w:rPr>
          <w:rFonts w:eastAsia="Times New Roman" w:cstheme="minorHAnsi"/>
        </w:rPr>
        <w:t xml:space="preserve">If </w:t>
      </w:r>
      <w:proofErr w:type="gramStart"/>
      <w:r w:rsidRPr="00B07A3B">
        <w:rPr>
          <w:rFonts w:eastAsia="Times New Roman" w:cstheme="minorHAnsi"/>
          <w:b/>
          <w:bCs/>
        </w:rPr>
        <w:t>Yes</w:t>
      </w:r>
      <w:proofErr w:type="gramEnd"/>
      <w:r w:rsidRPr="00B07A3B">
        <w:rPr>
          <w:rFonts w:eastAsia="Times New Roman" w:cstheme="minorHAnsi"/>
        </w:rPr>
        <w:t>, can you record movies/images using your own microscope camera?</w:t>
      </w:r>
    </w:p>
    <w:p w14:paraId="1EDFAF1F" w14:textId="5EAA92CE" w:rsidR="005F1ADF" w:rsidRPr="00037828" w:rsidRDefault="0093576B" w:rsidP="005F1ADF">
      <w:pPr>
        <w:spacing w:before="60"/>
        <w:ind w:left="720"/>
        <w:rPr>
          <w:rFonts w:eastAsia="Times New Roman" w:cstheme="minorHAnsi"/>
          <w:b/>
        </w:rPr>
      </w:pPr>
      <w:r>
        <w:rPr>
          <w:rFonts w:eastAsia="Times New Roman" w:cstheme="minorHAnsi"/>
          <w:b/>
          <w:bCs/>
        </w:rPr>
        <w:t>No</w:t>
      </w:r>
      <w:r w:rsidR="005F1ADF" w:rsidRPr="00B07A3B">
        <w:rPr>
          <w:rFonts w:eastAsia="Times New Roman" w:cstheme="minorHAnsi"/>
          <w:b/>
        </w:rPr>
        <w:t xml:space="preserve">  </w:t>
      </w:r>
    </w:p>
    <w:p w14:paraId="60C034C5" w14:textId="77777777" w:rsidR="009A2C33" w:rsidRDefault="00AE2480" w:rsidP="005F1ADF">
      <w:pPr>
        <w:spacing w:before="240"/>
        <w:ind w:left="720"/>
        <w:rPr>
          <w:rFonts w:eastAsia="Times New Roman" w:cstheme="minorHAnsi"/>
        </w:rPr>
      </w:pPr>
      <w:r w:rsidRPr="00B07A3B">
        <w:rPr>
          <w:rFonts w:eastAsia="Times New Roman" w:cstheme="minorHAnsi"/>
        </w:rPr>
        <w:t>If</w:t>
      </w:r>
      <w:r>
        <w:rPr>
          <w:rFonts w:eastAsia="Times New Roman" w:cstheme="minorHAnsi"/>
          <w:b/>
          <w:bCs/>
        </w:rPr>
        <w:t xml:space="preserve"> </w:t>
      </w:r>
      <w:r>
        <w:rPr>
          <w:rFonts w:eastAsia="Times New Roman" w:cstheme="minorHAnsi"/>
        </w:rPr>
        <w:t>your protocol involves microscopy but you are not able to record movies/images with your microscope camera</w:t>
      </w:r>
      <w:r w:rsidRPr="00B07A3B">
        <w:rPr>
          <w:rFonts w:eastAsia="Times New Roman" w:cstheme="minorHAnsi"/>
        </w:rPr>
        <w:t xml:space="preserve">, </w:t>
      </w:r>
      <w:proofErr w:type="spellStart"/>
      <w:r w:rsidRPr="00B07A3B">
        <w:rPr>
          <w:rFonts w:eastAsia="Times New Roman" w:cstheme="minorHAnsi"/>
        </w:rPr>
        <w:t>JoVE</w:t>
      </w:r>
      <w:proofErr w:type="spellEnd"/>
      <w:r w:rsidRPr="00B07A3B">
        <w:rPr>
          <w:rFonts w:eastAsia="Times New Roman" w:cstheme="minorHAnsi"/>
        </w:rPr>
        <w:t xml:space="preserve"> will need to </w:t>
      </w:r>
      <w:r>
        <w:rPr>
          <w:rFonts w:eastAsia="Times New Roman" w:cstheme="minorHAnsi"/>
        </w:rPr>
        <w:t>use</w:t>
      </w:r>
      <w:r w:rsidRPr="00B07A3B">
        <w:rPr>
          <w:rFonts w:eastAsia="Times New Roman" w:cstheme="minorHAnsi"/>
        </w:rPr>
        <w:t xml:space="preserve"> our scope kit. </w:t>
      </w:r>
    </w:p>
    <w:p w14:paraId="704617A7" w14:textId="02060DA5" w:rsidR="009A2C33" w:rsidRPr="00F83448" w:rsidRDefault="00AE2480" w:rsidP="00F83448">
      <w:pPr>
        <w:spacing w:before="240" w:after="240"/>
        <w:ind w:left="720"/>
        <w:rPr>
          <w:rFonts w:eastAsia="Times New Roman" w:cstheme="minorHAnsi"/>
        </w:rPr>
      </w:pPr>
      <w:r w:rsidRPr="00976D9B">
        <w:rPr>
          <w:rFonts w:eastAsia="Times New Roman" w:cstheme="minorHAnsi"/>
          <w:bCs/>
          <w:highlight w:val="yellow"/>
        </w:rPr>
        <w:t>If your microscope does not have a camera port, the scope kit will be attached to one of the eyepieces and</w:t>
      </w:r>
      <w:r w:rsidRPr="00B70739">
        <w:rPr>
          <w:rFonts w:eastAsia="Times New Roman" w:cstheme="minorHAnsi"/>
          <w:b/>
          <w:highlight w:val="yellow"/>
        </w:rPr>
        <w:t xml:space="preserve"> you will have to perform the procedure using one eye</w:t>
      </w:r>
      <w:r w:rsidR="005F1ADF" w:rsidRPr="00B07A3B">
        <w:rPr>
          <w:rFonts w:eastAsia="Times New Roman" w:cstheme="minorHAnsi"/>
        </w:rPr>
        <w:t>.</w:t>
      </w:r>
    </w:p>
    <w:p w14:paraId="770BBB50" w14:textId="4EDF00EF" w:rsidR="005F1ADF" w:rsidRPr="00B07A3B" w:rsidRDefault="00DE5C10" w:rsidP="005F1ADF">
      <w:pPr>
        <w:spacing w:before="60"/>
        <w:ind w:left="720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 applicable</w:t>
      </w:r>
    </w:p>
    <w:p w14:paraId="28B91DD4" w14:textId="0BD16909" w:rsidR="00D7547B" w:rsidRPr="00D7547B" w:rsidRDefault="00D7547B" w:rsidP="00D7547B">
      <w:pPr>
        <w:spacing w:before="120"/>
        <w:ind w:left="720"/>
        <w:rPr>
          <w:rFonts w:eastAsia="Times New Roman" w:cstheme="minorHAnsi"/>
          <w:b/>
        </w:rPr>
      </w:pPr>
      <w:r w:rsidRPr="00D7547B">
        <w:rPr>
          <w:rFonts w:eastAsia="Times New Roman" w:cstheme="minorHAnsi"/>
          <w:bCs/>
        </w:rPr>
        <w:t>If a dissection or stereo microscope is required for your protocol, please list all shots</w:t>
      </w:r>
      <w:r>
        <w:rPr>
          <w:rFonts w:eastAsia="Times New Roman" w:cstheme="minorHAnsi"/>
          <w:bCs/>
        </w:rPr>
        <w:t xml:space="preserve"> from the script</w:t>
      </w:r>
      <w:r w:rsidRPr="00D7547B">
        <w:rPr>
          <w:rFonts w:eastAsia="Times New Roman" w:cstheme="minorHAnsi"/>
          <w:bCs/>
        </w:rPr>
        <w:t xml:space="preserve"> that will be visualized using the microscope </w:t>
      </w:r>
      <w:r w:rsidRPr="00D7547B">
        <w:rPr>
          <w:rFonts w:eastAsia="Times New Roman" w:cstheme="minorHAnsi"/>
        </w:rPr>
        <w:t xml:space="preserve">(shots are indicated with the 3-digit numbers, like 2.1.1, </w:t>
      </w:r>
      <w:proofErr w:type="gramStart"/>
      <w:r w:rsidRPr="00D7547B">
        <w:rPr>
          <w:rFonts w:eastAsia="Times New Roman" w:cstheme="minorHAnsi"/>
        </w:rPr>
        <w:t>2.1.2</w:t>
      </w:r>
      <w:proofErr w:type="gramEnd"/>
      <w:r w:rsidRPr="00D7547B">
        <w:rPr>
          <w:rFonts w:eastAsia="Times New Roman" w:cstheme="minorHAnsi"/>
        </w:rPr>
        <w:t>, etc.)</w:t>
      </w:r>
      <w:r w:rsidRPr="00D7547B">
        <w:rPr>
          <w:rFonts w:eastAsia="Times New Roman" w:cstheme="minorHAnsi"/>
          <w:bCs/>
        </w:rPr>
        <w:t>.</w:t>
      </w:r>
    </w:p>
    <w:p w14:paraId="181DD27E" w14:textId="60BA1D37" w:rsidR="005F1ADF" w:rsidRDefault="00D7547B" w:rsidP="00D7547B">
      <w:pPr>
        <w:spacing w:before="120"/>
        <w:ind w:left="720"/>
        <w:rPr>
          <w:rFonts w:eastAsia="Times New Roman" w:cstheme="minorHAnsi"/>
          <w:b/>
          <w:color w:val="7F7F7F" w:themeColor="text1" w:themeTint="80"/>
        </w:rPr>
      </w:pPr>
      <w:r w:rsidRPr="00D7547B">
        <w:rPr>
          <w:rFonts w:eastAsia="Times New Roman" w:cstheme="minorHAnsi"/>
          <w:b/>
          <w:color w:val="7F7F7F" w:themeColor="text1" w:themeTint="80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Click here to list microscope shots, using the shot numbers from the protocol section of the video script."/>
            </w:textInput>
          </w:ffData>
        </w:fldChar>
      </w:r>
      <w:r w:rsidRPr="00D7547B">
        <w:rPr>
          <w:rFonts w:eastAsia="Times New Roman" w:cstheme="minorHAnsi"/>
          <w:b/>
          <w:color w:val="7F7F7F" w:themeColor="text1" w:themeTint="80"/>
          <w:highlight w:val="yellow"/>
        </w:rPr>
        <w:instrText xml:space="preserve"> FORMTEXT </w:instrText>
      </w:r>
      <w:r w:rsidRPr="00D7547B">
        <w:rPr>
          <w:rFonts w:eastAsia="Times New Roman" w:cstheme="minorHAnsi"/>
          <w:b/>
          <w:color w:val="7F7F7F" w:themeColor="text1" w:themeTint="80"/>
          <w:highlight w:val="yellow"/>
        </w:rPr>
      </w:r>
      <w:r w:rsidRPr="00D7547B">
        <w:rPr>
          <w:rFonts w:eastAsia="Times New Roman" w:cstheme="minorHAnsi"/>
          <w:b/>
          <w:color w:val="7F7F7F" w:themeColor="text1" w:themeTint="80"/>
          <w:highlight w:val="yellow"/>
        </w:rPr>
        <w:fldChar w:fldCharType="separate"/>
      </w:r>
      <w:r w:rsidRPr="00D7547B">
        <w:rPr>
          <w:rFonts w:eastAsia="Times New Roman" w:cstheme="minorHAnsi"/>
          <w:b/>
          <w:noProof/>
          <w:color w:val="7F7F7F" w:themeColor="text1" w:themeTint="80"/>
          <w:highlight w:val="yellow"/>
        </w:rPr>
        <w:t>Click here to list microscope shots, using the shot numbers from the protocol section of the video script.</w:t>
      </w:r>
      <w:r w:rsidRPr="00D7547B">
        <w:rPr>
          <w:rFonts w:eastAsia="Times New Roman" w:cstheme="minorHAnsi"/>
          <w:b/>
          <w:color w:val="7F7F7F" w:themeColor="text1" w:themeTint="80"/>
          <w:highlight w:val="yellow"/>
        </w:rPr>
        <w:fldChar w:fldCharType="end"/>
      </w:r>
    </w:p>
    <w:p w14:paraId="4E7C3E85" w14:textId="77777777" w:rsidR="00A13CC3" w:rsidRPr="00D7547B" w:rsidRDefault="00A13CC3" w:rsidP="00D7547B">
      <w:pPr>
        <w:spacing w:before="120"/>
        <w:ind w:left="720"/>
        <w:rPr>
          <w:rFonts w:eastAsia="Times New Roman" w:cstheme="minorHAnsi"/>
          <w:b/>
          <w:color w:val="7F7F7F" w:themeColor="text1" w:themeTint="80"/>
        </w:rPr>
      </w:pPr>
    </w:p>
    <w:p w14:paraId="4B20EAF0" w14:textId="76027441" w:rsidR="005F1ADF" w:rsidRPr="00B07A3B" w:rsidRDefault="005F1ADF" w:rsidP="005F1ADF">
      <w:pPr>
        <w:spacing w:before="120"/>
        <w:ind w:left="216" w:hanging="216"/>
        <w:rPr>
          <w:rFonts w:eastAsia="Times New Roman" w:cstheme="minorHAnsi"/>
        </w:rPr>
      </w:pPr>
      <w:r w:rsidRPr="00B07A3B">
        <w:rPr>
          <w:rFonts w:eastAsia="Times New Roman" w:cstheme="minorHAnsi"/>
          <w:b/>
        </w:rPr>
        <w:t xml:space="preserve">2. Software: </w:t>
      </w:r>
      <w:r w:rsidRPr="00B07A3B">
        <w:rPr>
          <w:rFonts w:eastAsia="Times New Roman" w:cstheme="minorHAnsi"/>
        </w:rPr>
        <w:t xml:space="preserve">Does the part of your protocol being filmed include </w:t>
      </w:r>
      <w:r>
        <w:rPr>
          <w:rFonts w:eastAsia="Times New Roman" w:cstheme="minorHAnsi"/>
        </w:rPr>
        <w:t xml:space="preserve">step-by-step descriptions of </w:t>
      </w:r>
      <w:r w:rsidRPr="00B07A3B">
        <w:rPr>
          <w:rFonts w:eastAsia="Times New Roman" w:cstheme="minorHAnsi"/>
        </w:rPr>
        <w:t>software usage?</w:t>
      </w:r>
      <w:r w:rsidRPr="00B07A3B">
        <w:rPr>
          <w:rFonts w:eastAsia="Times New Roman" w:cstheme="minorHAnsi"/>
          <w:b/>
        </w:rPr>
        <w:t xml:space="preserve">  </w:t>
      </w:r>
      <w:r w:rsidR="00DE5C10">
        <w:rPr>
          <w:rFonts w:eastAsia="Times New Roman" w:cstheme="minorHAnsi"/>
          <w:b/>
          <w:bCs/>
        </w:rPr>
        <w:t xml:space="preserve">Yes (this will be done by the student that did the </w:t>
      </w:r>
      <w:proofErr w:type="gramStart"/>
      <w:r w:rsidR="00DE5C10">
        <w:rPr>
          <w:rFonts w:eastAsia="Times New Roman" w:cstheme="minorHAnsi"/>
          <w:b/>
          <w:bCs/>
        </w:rPr>
        <w:t>work</w:t>
      </w:r>
      <w:proofErr w:type="gramEnd"/>
      <w:r w:rsidR="00DE5C10">
        <w:rPr>
          <w:rFonts w:eastAsia="Times New Roman" w:cstheme="minorHAnsi"/>
          <w:b/>
          <w:bCs/>
        </w:rPr>
        <w:t xml:space="preserve"> and he will make use of OBS to </w:t>
      </w:r>
      <w:r w:rsidR="0065428E">
        <w:rPr>
          <w:rFonts w:eastAsia="Times New Roman" w:cstheme="minorHAnsi"/>
          <w:b/>
          <w:bCs/>
        </w:rPr>
        <w:t>record everything)</w:t>
      </w:r>
    </w:p>
    <w:p w14:paraId="76D16C59" w14:textId="77777777" w:rsidR="001331E3" w:rsidRDefault="001331E3" w:rsidP="001331E3">
      <w:pPr>
        <w:spacing w:before="120"/>
        <w:ind w:left="720"/>
        <w:rPr>
          <w:rFonts w:cstheme="minorHAnsi"/>
        </w:rPr>
      </w:pPr>
      <w:r>
        <w:rPr>
          <w:rFonts w:cstheme="minorHAnsi"/>
        </w:rPr>
        <w:t xml:space="preserve">If </w:t>
      </w:r>
      <w:proofErr w:type="gramStart"/>
      <w:r>
        <w:rPr>
          <w:rFonts w:cstheme="minorHAnsi"/>
          <w:b/>
          <w:bCs/>
        </w:rPr>
        <w:t>Yes</w:t>
      </w:r>
      <w:proofErr w:type="gramEnd"/>
      <w:r>
        <w:rPr>
          <w:rFonts w:cstheme="minorHAnsi"/>
        </w:rPr>
        <w:t>, we will need you to record using screen recording software.</w:t>
      </w:r>
    </w:p>
    <w:p w14:paraId="5B3676BC" w14:textId="0A4186C3" w:rsidR="001331E3" w:rsidRDefault="001331E3" w:rsidP="001331E3">
      <w:pPr>
        <w:spacing w:before="120"/>
        <w:ind w:left="720"/>
        <w:rPr>
          <w:rFonts w:cstheme="minorHAnsi"/>
        </w:rPr>
      </w:pPr>
      <w:r>
        <w:rPr>
          <w:rFonts w:cstheme="minorHAnsi"/>
        </w:rPr>
        <w:t xml:space="preserve">We recommend using the screen capture program </w:t>
      </w:r>
      <w:hyperlink r:id="rId9" w:history="1">
        <w:r>
          <w:rPr>
            <w:rStyle w:val="Hyperlink"/>
            <w:rFonts w:cstheme="minorHAnsi"/>
          </w:rPr>
          <w:t>OBS</w:t>
        </w:r>
      </w:hyperlink>
      <w:r>
        <w:rPr>
          <w:rFonts w:cstheme="minorHAnsi"/>
        </w:rPr>
        <w:t xml:space="preserve">. </w:t>
      </w:r>
      <w:proofErr w:type="spellStart"/>
      <w:r>
        <w:rPr>
          <w:rFonts w:cstheme="minorHAnsi"/>
        </w:rPr>
        <w:t>JoVE’s</w:t>
      </w:r>
      <w:proofErr w:type="spellEnd"/>
      <w:r>
        <w:rPr>
          <w:rFonts w:cstheme="minorHAnsi"/>
        </w:rPr>
        <w:t xml:space="preserve"> tutorial for using OBS Studio is provided at this link: </w:t>
      </w:r>
      <w:hyperlink r:id="rId10" w:history="1">
        <w:r w:rsidR="0009624C" w:rsidRPr="001B6DEE">
          <w:rPr>
            <w:rStyle w:val="Hyperlink"/>
            <w:rFonts w:cstheme="minorHAnsi"/>
          </w:rPr>
          <w:t>https://review.jove.com/v/5848/screen-capture-instructions-for-authors?status=a7854k</w:t>
        </w:r>
      </w:hyperlink>
    </w:p>
    <w:p w14:paraId="3073BEE2" w14:textId="6E1550AD" w:rsidR="001331E3" w:rsidRDefault="001331E3" w:rsidP="001331E3">
      <w:pPr>
        <w:spacing w:before="120"/>
        <w:ind w:left="720"/>
        <w:rPr>
          <w:rFonts w:eastAsia="Times New Roman" w:cstheme="minorHAnsi"/>
        </w:rPr>
      </w:pPr>
      <w:r>
        <w:rPr>
          <w:rFonts w:cstheme="minorHAnsi"/>
        </w:rPr>
        <w:t>As these files are necessary for finalizing your script,</w:t>
      </w:r>
      <w:r>
        <w:rPr>
          <w:rFonts w:cstheme="minorHAnsi"/>
          <w:highlight w:val="yellow"/>
        </w:rPr>
        <w:t xml:space="preserve"> please upload all </w:t>
      </w:r>
      <w:r w:rsidR="00A13CC3">
        <w:rPr>
          <w:rFonts w:cstheme="minorHAnsi"/>
          <w:highlight w:val="yellow"/>
        </w:rPr>
        <w:t>screen-captured</w:t>
      </w:r>
      <w:r>
        <w:rPr>
          <w:rFonts w:cstheme="minorHAnsi"/>
          <w:highlight w:val="yellow"/>
        </w:rPr>
        <w:t xml:space="preserve"> video files to your project page as soon as possible</w:t>
      </w:r>
      <w:r>
        <w:rPr>
          <w:rFonts w:cstheme="minorHAnsi"/>
        </w:rPr>
        <w:t>.</w:t>
      </w:r>
    </w:p>
    <w:p w14:paraId="1C68C2BA" w14:textId="77777777" w:rsidR="005F1ADF" w:rsidRPr="00B07A3B" w:rsidRDefault="005F1ADF" w:rsidP="005F1ADF">
      <w:pPr>
        <w:spacing w:before="120"/>
        <w:rPr>
          <w:rFonts w:eastAsia="Times New Roman" w:cstheme="minorHAnsi"/>
          <w:b/>
        </w:rPr>
      </w:pPr>
    </w:p>
    <w:p w14:paraId="7A03162F" w14:textId="7979E6F5" w:rsidR="005F1ADF" w:rsidRPr="00B07A3B" w:rsidRDefault="009A2C33" w:rsidP="005F1ADF">
      <w:pPr>
        <w:spacing w:before="120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</w:rPr>
        <w:t>3</w:t>
      </w:r>
      <w:r w:rsidR="005F1ADF" w:rsidRPr="00B07A3B">
        <w:rPr>
          <w:rFonts w:eastAsia="Times New Roman" w:cstheme="minorHAnsi"/>
          <w:b/>
        </w:rPr>
        <w:t>. Filming location:</w:t>
      </w:r>
      <w:r w:rsidR="005F1ADF" w:rsidRPr="00B07A3B">
        <w:rPr>
          <w:rFonts w:eastAsia="Times New Roman" w:cstheme="minorHAnsi"/>
        </w:rPr>
        <w:t xml:space="preserve"> Will the </w:t>
      </w:r>
      <w:proofErr w:type="gramStart"/>
      <w:r w:rsidR="005F1ADF" w:rsidRPr="00B07A3B">
        <w:rPr>
          <w:rFonts w:eastAsia="Times New Roman" w:cstheme="minorHAnsi"/>
        </w:rPr>
        <w:t>filming need to</w:t>
      </w:r>
      <w:proofErr w:type="gramEnd"/>
      <w:r w:rsidR="005F1ADF" w:rsidRPr="00B07A3B">
        <w:rPr>
          <w:rFonts w:eastAsia="Times New Roman" w:cstheme="minorHAnsi"/>
        </w:rPr>
        <w:t xml:space="preserve"> take place in multiple locations? </w:t>
      </w:r>
      <w:r w:rsidR="005F1ADF" w:rsidRPr="00B07A3B">
        <w:rPr>
          <w:rFonts w:eastAsia="Times New Roman" w:cstheme="minorHAnsi"/>
          <w:b/>
        </w:rPr>
        <w:t xml:space="preserve">  </w:t>
      </w:r>
      <w:r w:rsidR="0065428E">
        <w:rPr>
          <w:rFonts w:eastAsia="Times New Roman" w:cstheme="minorHAnsi"/>
          <w:b/>
          <w:bCs/>
        </w:rPr>
        <w:t>No</w:t>
      </w:r>
    </w:p>
    <w:p w14:paraId="63770740" w14:textId="77777777" w:rsidR="005F1ADF" w:rsidRDefault="005F1ADF" w:rsidP="005F1ADF">
      <w:pPr>
        <w:spacing w:before="120"/>
        <w:ind w:left="720"/>
        <w:rPr>
          <w:rFonts w:eastAsia="Times New Roman" w:cstheme="minorHAnsi"/>
        </w:rPr>
      </w:pPr>
      <w:r w:rsidRPr="00B07A3B">
        <w:rPr>
          <w:rFonts w:eastAsia="Times New Roman" w:cstheme="minorHAnsi"/>
        </w:rPr>
        <w:t xml:space="preserve">If </w:t>
      </w:r>
      <w:proofErr w:type="gramStart"/>
      <w:r w:rsidRPr="00B07A3B">
        <w:rPr>
          <w:rFonts w:eastAsia="Times New Roman" w:cstheme="minorHAnsi"/>
          <w:b/>
          <w:bCs/>
        </w:rPr>
        <w:t>Yes</w:t>
      </w:r>
      <w:proofErr w:type="gramEnd"/>
      <w:r w:rsidRPr="00B07A3B">
        <w:rPr>
          <w:rFonts w:eastAsia="Times New Roman" w:cstheme="minorHAnsi"/>
        </w:rPr>
        <w:t xml:space="preserve">, how far apart are the locations? </w:t>
      </w:r>
      <w:sdt>
        <w:sdtPr>
          <w:rPr>
            <w:rFonts w:eastAsia="Times New Roman" w:cstheme="minorHAnsi"/>
          </w:rPr>
          <w:id w:val="-622612321"/>
          <w:placeholder>
            <w:docPart w:val="8D0BC3EB8758784BB08FC591BF9EA44D"/>
          </w:placeholder>
          <w:temporary/>
          <w:showingPlcHdr/>
          <w:text/>
        </w:sdtPr>
        <w:sdtEndPr>
          <w:rPr>
            <w:b/>
            <w:bCs/>
          </w:rPr>
        </w:sdtEndPr>
        <w:sdtContent>
          <w:r w:rsidRPr="00B07A3B">
            <w:rPr>
              <w:rFonts w:eastAsia="Times New Roman" w:cstheme="minorHAnsi"/>
              <w:b/>
              <w:bCs/>
              <w:color w:val="808080"/>
              <w:shd w:val="clear" w:color="auto" w:fill="FFFF00"/>
            </w:rPr>
            <w:t>Click to enter distance between locations.</w:t>
          </w:r>
        </w:sdtContent>
      </w:sdt>
    </w:p>
    <w:p w14:paraId="32DAE90F" w14:textId="77777777" w:rsidR="003326AD" w:rsidRDefault="003326AD" w:rsidP="005F1ADF">
      <w:pPr>
        <w:rPr>
          <w:rFonts w:cstheme="minorHAnsi"/>
          <w:b/>
          <w:sz w:val="22"/>
          <w:szCs w:val="22"/>
        </w:rPr>
      </w:pPr>
    </w:p>
    <w:p w14:paraId="3447CA89" w14:textId="34553060" w:rsidR="00D75084" w:rsidRPr="0082165B" w:rsidRDefault="00D75084" w:rsidP="00D750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71" w:themeFill="background1" w:themeFillShade="E6"/>
        <w:rPr>
          <w:rFonts w:cstheme="minorHAnsi"/>
          <w:b/>
        </w:rPr>
      </w:pPr>
      <w:r w:rsidRPr="0082165B">
        <w:rPr>
          <w:rFonts w:cstheme="minorHAnsi"/>
          <w:bCs/>
        </w:rPr>
        <w:t xml:space="preserve">To ensure that your </w:t>
      </w:r>
      <w:r w:rsidRPr="007A149A">
        <w:rPr>
          <w:rFonts w:cstheme="minorHAnsi"/>
          <w:b/>
        </w:rPr>
        <w:t>script can be filmed in one day</w:t>
      </w:r>
      <w:r w:rsidRPr="0082165B">
        <w:rPr>
          <w:rFonts w:cstheme="minorHAnsi"/>
          <w:bCs/>
        </w:rPr>
        <w:t xml:space="preserve">, the </w:t>
      </w:r>
      <w:r w:rsidR="002A6FCF">
        <w:rPr>
          <w:rFonts w:cstheme="minorHAnsi"/>
          <w:bCs/>
        </w:rPr>
        <w:t>p</w:t>
      </w:r>
      <w:r w:rsidRPr="0082165B">
        <w:rPr>
          <w:rFonts w:cstheme="minorHAnsi"/>
          <w:bCs/>
        </w:rPr>
        <w:t>rotocol section</w:t>
      </w:r>
      <w:r>
        <w:rPr>
          <w:rFonts w:cstheme="minorHAnsi"/>
          <w:bCs/>
        </w:rPr>
        <w:t>s</w:t>
      </w:r>
      <w:r w:rsidRPr="0082165B">
        <w:rPr>
          <w:rFonts w:cstheme="minorHAnsi"/>
          <w:bCs/>
        </w:rPr>
        <w:t xml:space="preserve"> </w:t>
      </w:r>
      <w:r>
        <w:rPr>
          <w:rFonts w:cstheme="minorHAnsi"/>
          <w:bCs/>
        </w:rPr>
        <w:t>are</w:t>
      </w:r>
      <w:r w:rsidRPr="0082165B">
        <w:rPr>
          <w:rFonts w:cstheme="minorHAnsi"/>
          <w:bCs/>
        </w:rPr>
        <w:t xml:space="preserve"> </w:t>
      </w:r>
      <w:r w:rsidR="002A6FCF">
        <w:rPr>
          <w:rFonts w:cstheme="minorHAnsi"/>
          <w:bCs/>
        </w:rPr>
        <w:t>cumulatively</w:t>
      </w:r>
      <w:r w:rsidR="002A6FCF" w:rsidRPr="0082165B">
        <w:rPr>
          <w:rFonts w:cstheme="minorHAnsi"/>
          <w:bCs/>
        </w:rPr>
        <w:t xml:space="preserve"> </w:t>
      </w:r>
      <w:r w:rsidRPr="0082165B">
        <w:rPr>
          <w:rFonts w:cstheme="minorHAnsi"/>
          <w:bCs/>
        </w:rPr>
        <w:t>restricted to</w:t>
      </w:r>
      <w:r w:rsidRPr="0082165B">
        <w:rPr>
          <w:rFonts w:cstheme="minorHAnsi"/>
          <w:b/>
        </w:rPr>
        <w:t> </w:t>
      </w:r>
      <w:r>
        <w:rPr>
          <w:rFonts w:cstheme="minorHAnsi"/>
          <w:b/>
          <w:bCs/>
        </w:rPr>
        <w:t>55</w:t>
      </w:r>
      <w:r w:rsidRPr="0082165B">
        <w:rPr>
          <w:rFonts w:cstheme="minorHAnsi"/>
          <w:b/>
          <w:bCs/>
        </w:rPr>
        <w:t xml:space="preserve"> shots</w:t>
      </w:r>
      <w:r w:rsidRPr="0082165B">
        <w:rPr>
          <w:rFonts w:cstheme="minorHAnsi"/>
          <w:b/>
        </w:rPr>
        <w:t xml:space="preserve"> </w:t>
      </w:r>
      <w:r w:rsidRPr="0082165B">
        <w:rPr>
          <w:rFonts w:cstheme="minorHAnsi"/>
          <w:bCs/>
        </w:rPr>
        <w:t>(shots are the 3-digit numbers like 2.1.1, 2.1.2…</w:t>
      </w:r>
      <w:proofErr w:type="spellStart"/>
      <w:r w:rsidRPr="0082165B">
        <w:rPr>
          <w:rFonts w:cstheme="minorHAnsi"/>
          <w:bCs/>
        </w:rPr>
        <w:t>etc</w:t>
      </w:r>
      <w:proofErr w:type="spellEnd"/>
      <w:r w:rsidRPr="0082165B">
        <w:rPr>
          <w:rFonts w:cstheme="minorHAnsi"/>
          <w:bCs/>
        </w:rPr>
        <w:t>)</w:t>
      </w:r>
    </w:p>
    <w:p w14:paraId="67386C83" w14:textId="77777777" w:rsidR="005F1ADF" w:rsidRDefault="005F1ADF" w:rsidP="005F1ADF">
      <w:pPr>
        <w:rPr>
          <w:rFonts w:cstheme="minorHAnsi"/>
          <w:b/>
          <w:sz w:val="22"/>
          <w:szCs w:val="22"/>
        </w:rPr>
      </w:pPr>
    </w:p>
    <w:p w14:paraId="7AA7BBC5" w14:textId="77777777" w:rsidR="005F1ADF" w:rsidRDefault="005F1ADF" w:rsidP="005F1ADF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Current Protocol Length</w:t>
      </w:r>
    </w:p>
    <w:p w14:paraId="72F5C5E6" w14:textId="647DA5A1" w:rsidR="005F1ADF" w:rsidRPr="00B847A0" w:rsidRDefault="005F1ADF" w:rsidP="005F1ADF">
      <w:pPr>
        <w:rPr>
          <w:rFonts w:cstheme="minorHAnsi"/>
          <w:bCs/>
          <w:sz w:val="22"/>
          <w:szCs w:val="22"/>
        </w:rPr>
      </w:pPr>
      <w:r w:rsidRPr="00B847A0">
        <w:rPr>
          <w:rFonts w:cstheme="minorHAnsi"/>
          <w:bCs/>
          <w:sz w:val="22"/>
          <w:szCs w:val="22"/>
        </w:rPr>
        <w:t xml:space="preserve">Number of Steps: </w:t>
      </w:r>
      <w:r w:rsidR="00372671">
        <w:rPr>
          <w:rFonts w:cstheme="minorHAnsi"/>
          <w:bCs/>
          <w:sz w:val="22"/>
          <w:szCs w:val="22"/>
        </w:rPr>
        <w:t>23</w:t>
      </w:r>
    </w:p>
    <w:p w14:paraId="5AAC9C6C" w14:textId="2394DDFA" w:rsidR="00C2620F" w:rsidRPr="00B07A3B" w:rsidRDefault="005F1ADF" w:rsidP="005F1ADF">
      <w:pPr>
        <w:rPr>
          <w:rFonts w:cstheme="minorHAnsi"/>
          <w:b/>
          <w:sz w:val="22"/>
          <w:szCs w:val="22"/>
        </w:rPr>
      </w:pPr>
      <w:r w:rsidRPr="00B847A0">
        <w:rPr>
          <w:rFonts w:cstheme="minorHAnsi"/>
          <w:bCs/>
          <w:sz w:val="22"/>
          <w:szCs w:val="22"/>
        </w:rPr>
        <w:t xml:space="preserve">Number of Shots: </w:t>
      </w:r>
      <w:r w:rsidR="00E41148">
        <w:rPr>
          <w:rFonts w:cstheme="minorHAnsi"/>
          <w:bCs/>
          <w:sz w:val="22"/>
          <w:szCs w:val="22"/>
        </w:rPr>
        <w:t>48</w:t>
      </w:r>
      <w:r w:rsidR="00277C90" w:rsidRPr="00B07A3B">
        <w:rPr>
          <w:rFonts w:cstheme="minorHAnsi"/>
          <w:b/>
          <w:sz w:val="22"/>
          <w:szCs w:val="22"/>
        </w:rPr>
        <w:br w:type="page"/>
      </w:r>
    </w:p>
    <w:p w14:paraId="688BB839" w14:textId="5CB13F29" w:rsidR="00C058AE" w:rsidRPr="000F326F" w:rsidRDefault="00FF25E5" w:rsidP="000F326F">
      <w:pPr>
        <w:pStyle w:val="Heading1"/>
        <w:rPr>
          <w:rFonts w:cstheme="minorHAnsi"/>
        </w:rPr>
      </w:pPr>
      <w:r>
        <w:rPr>
          <w:rFonts w:cstheme="minorHAnsi"/>
        </w:rPr>
        <w:lastRenderedPageBreak/>
        <w:t>Introduction</w:t>
      </w:r>
    </w:p>
    <w:p w14:paraId="21054688" w14:textId="23549FDE" w:rsidR="00455638" w:rsidRPr="00A84C50" w:rsidRDefault="00455638" w:rsidP="00455638">
      <w:pPr>
        <w:rPr>
          <w:rFonts w:cstheme="minorHAnsi"/>
          <w:b/>
          <w:i/>
          <w:iCs/>
        </w:rPr>
      </w:pPr>
      <w:r w:rsidRPr="00A84C50">
        <w:rPr>
          <w:rFonts w:cstheme="minorHAnsi"/>
          <w:b/>
          <w:i/>
          <w:color w:val="0000FF"/>
        </w:rPr>
        <w:t>Videographer: Obtain headshots for all authors</w:t>
      </w:r>
      <w:r w:rsidR="00985868">
        <w:rPr>
          <w:rFonts w:cstheme="minorHAnsi"/>
          <w:b/>
          <w:i/>
          <w:color w:val="0000FF"/>
        </w:rPr>
        <w:t xml:space="preserve"> available at the filming location</w:t>
      </w:r>
      <w:r w:rsidRPr="00A84C50">
        <w:rPr>
          <w:rFonts w:cstheme="minorHAnsi"/>
          <w:b/>
          <w:i/>
          <w:color w:val="0000FF"/>
        </w:rPr>
        <w:t>.</w:t>
      </w:r>
      <w:r w:rsidRPr="00A84C50">
        <w:rPr>
          <w:rFonts w:cstheme="minorHAnsi"/>
          <w:b/>
          <w:i/>
        </w:rPr>
        <w:t xml:space="preserve"> </w:t>
      </w:r>
    </w:p>
    <w:p w14:paraId="7E8076BA" w14:textId="77777777" w:rsidR="007D61A8" w:rsidRPr="00B07A3B" w:rsidRDefault="007D61A8" w:rsidP="00731E5D">
      <w:pPr>
        <w:rPr>
          <w:rFonts w:cstheme="minorHAnsi"/>
          <w:b/>
        </w:rPr>
      </w:pPr>
    </w:p>
    <w:p w14:paraId="2157B54F" w14:textId="76B0F588" w:rsidR="007D61A8" w:rsidRPr="00B07A3B" w:rsidRDefault="00D7547B" w:rsidP="00AB33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ind w:left="86" w:right="86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>A</w:t>
      </w:r>
      <w:r w:rsidR="007D61A8" w:rsidRPr="00B07A3B">
        <w:rPr>
          <w:rFonts w:eastAsia="Times New Roman" w:cstheme="minorHAnsi"/>
          <w:bCs/>
        </w:rPr>
        <w:t>nswers to these questions will become interview statements</w:t>
      </w:r>
      <w:r>
        <w:rPr>
          <w:rFonts w:eastAsia="Times New Roman" w:cstheme="minorHAnsi"/>
          <w:bCs/>
        </w:rPr>
        <w:t xml:space="preserve"> that</w:t>
      </w:r>
      <w:r w:rsidR="00D75084" w:rsidRPr="00B07A3B">
        <w:rPr>
          <w:rFonts w:eastAsia="Times New Roman" w:cstheme="minorHAnsi"/>
          <w:bCs/>
        </w:rPr>
        <w:t xml:space="preserve"> </w:t>
      </w:r>
      <w:r w:rsidR="00D75084">
        <w:rPr>
          <w:rFonts w:eastAsia="Times New Roman" w:cstheme="minorHAnsi"/>
          <w:bCs/>
        </w:rPr>
        <w:t xml:space="preserve">you </w:t>
      </w:r>
      <w:r>
        <w:rPr>
          <w:rFonts w:eastAsia="Times New Roman" w:cstheme="minorHAnsi"/>
          <w:bCs/>
        </w:rPr>
        <w:t>will</w:t>
      </w:r>
      <w:r w:rsidR="00D75084" w:rsidRPr="00B07A3B">
        <w:rPr>
          <w:rFonts w:eastAsia="Times New Roman" w:cstheme="minorHAnsi"/>
          <w:bCs/>
        </w:rPr>
        <w:t xml:space="preserve"> deliver on camera</w:t>
      </w:r>
      <w:r w:rsidR="007D61A8" w:rsidRPr="00B07A3B">
        <w:rPr>
          <w:rFonts w:eastAsia="Times New Roman" w:cstheme="minorHAnsi"/>
          <w:bCs/>
        </w:rPr>
        <w:t>.</w:t>
      </w:r>
    </w:p>
    <w:p w14:paraId="4AC387D8" w14:textId="5035F686" w:rsidR="00D7547B" w:rsidRPr="0058214E" w:rsidRDefault="008C642C" w:rsidP="0058214E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ind w:left="331" w:right="86" w:hanging="245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>Answer</w:t>
      </w:r>
      <w:r w:rsidR="00D7547B">
        <w:rPr>
          <w:rFonts w:eastAsia="Times New Roman" w:cstheme="minorHAnsi"/>
          <w:bCs/>
        </w:rPr>
        <w:t xml:space="preserve"> </w:t>
      </w:r>
      <w:r w:rsidR="00831E2A">
        <w:rPr>
          <w:rFonts w:eastAsia="Times New Roman" w:cstheme="minorHAnsi"/>
          <w:bCs/>
        </w:rPr>
        <w:t xml:space="preserve">the </w:t>
      </w:r>
      <w:r w:rsidR="00831E2A" w:rsidRPr="00831E2A">
        <w:rPr>
          <w:rFonts w:eastAsia="Times New Roman" w:cstheme="minorHAnsi"/>
          <w:b/>
          <w:color w:val="FF0000"/>
        </w:rPr>
        <w:t>1st</w:t>
      </w:r>
      <w:r w:rsidR="00EA341C" w:rsidRPr="00831E2A">
        <w:rPr>
          <w:rFonts w:eastAsia="Times New Roman" w:cstheme="minorHAnsi"/>
          <w:b/>
          <w:color w:val="FF0000"/>
        </w:rPr>
        <w:t xml:space="preserve"> REQUIRED</w:t>
      </w:r>
      <w:r w:rsidR="00EA341C" w:rsidRPr="00831E2A">
        <w:rPr>
          <w:rFonts w:eastAsia="Times New Roman" w:cstheme="minorHAnsi"/>
          <w:bCs/>
          <w:color w:val="FF0000"/>
        </w:rPr>
        <w:t xml:space="preserve"> </w:t>
      </w:r>
      <w:r>
        <w:rPr>
          <w:rFonts w:eastAsia="Times New Roman" w:cstheme="minorHAnsi"/>
          <w:bCs/>
        </w:rPr>
        <w:t>questio</w:t>
      </w:r>
      <w:r w:rsidR="00347FE0">
        <w:rPr>
          <w:rFonts w:eastAsia="Times New Roman" w:cstheme="minorHAnsi"/>
          <w:bCs/>
        </w:rPr>
        <w:t>n</w:t>
      </w:r>
      <w:r w:rsidR="008D0E4A">
        <w:rPr>
          <w:rFonts w:eastAsia="Times New Roman" w:cstheme="minorHAnsi"/>
          <w:bCs/>
        </w:rPr>
        <w:t xml:space="preserve"> and </w:t>
      </w:r>
      <w:r w:rsidR="00D7547B" w:rsidRPr="0058214E">
        <w:rPr>
          <w:rFonts w:eastAsia="Times New Roman" w:cstheme="minorHAnsi"/>
          <w:b/>
        </w:rPr>
        <w:t xml:space="preserve">at least </w:t>
      </w:r>
      <w:r w:rsidR="00EA341C" w:rsidRPr="0058214E">
        <w:rPr>
          <w:rFonts w:eastAsia="Times New Roman" w:cstheme="minorHAnsi"/>
          <w:b/>
        </w:rPr>
        <w:t>2</w:t>
      </w:r>
      <w:r w:rsidR="00D7547B" w:rsidRPr="0058214E">
        <w:rPr>
          <w:rFonts w:eastAsia="Times New Roman" w:cstheme="minorHAnsi"/>
          <w:b/>
        </w:rPr>
        <w:t xml:space="preserve"> </w:t>
      </w:r>
      <w:r w:rsidR="00831E2A" w:rsidRPr="0058214E">
        <w:rPr>
          <w:rFonts w:eastAsia="Times New Roman" w:cstheme="minorHAnsi"/>
          <w:b/>
        </w:rPr>
        <w:t xml:space="preserve">other </w:t>
      </w:r>
      <w:r w:rsidR="00D7547B" w:rsidRPr="0058214E">
        <w:rPr>
          <w:rFonts w:eastAsia="Times New Roman" w:cstheme="minorHAnsi"/>
          <w:b/>
        </w:rPr>
        <w:t>questions</w:t>
      </w:r>
      <w:r w:rsidR="000A2498">
        <w:rPr>
          <w:rFonts w:eastAsia="Times New Roman" w:cstheme="minorHAnsi"/>
          <w:b/>
        </w:rPr>
        <w:t xml:space="preserve"> (1.2 – 1.10)</w:t>
      </w:r>
      <w:r w:rsidR="00D7547B" w:rsidRPr="0058214E">
        <w:rPr>
          <w:rFonts w:eastAsia="Times New Roman" w:cstheme="minorHAnsi"/>
          <w:bCs/>
        </w:rPr>
        <w:t xml:space="preserve"> below</w:t>
      </w:r>
      <w:r w:rsidR="00CF2130" w:rsidRPr="0058214E">
        <w:rPr>
          <w:rFonts w:eastAsia="Times New Roman" w:cstheme="minorHAnsi"/>
          <w:bCs/>
        </w:rPr>
        <w:t xml:space="preserve">. Up to </w:t>
      </w:r>
      <w:r w:rsidR="00C96FC6" w:rsidRPr="0058214E">
        <w:rPr>
          <w:rFonts w:eastAsia="Times New Roman" w:cstheme="minorHAnsi"/>
          <w:bCs/>
        </w:rPr>
        <w:t>5</w:t>
      </w:r>
      <w:r w:rsidR="00CF2130" w:rsidRPr="0058214E">
        <w:rPr>
          <w:rFonts w:eastAsia="Times New Roman" w:cstheme="minorHAnsi"/>
          <w:bCs/>
        </w:rPr>
        <w:t xml:space="preserve"> interview statements will be included in the video.</w:t>
      </w:r>
    </w:p>
    <w:p w14:paraId="3CD3555E" w14:textId="29DE287A" w:rsidR="007D61A8" w:rsidRDefault="007D61A8" w:rsidP="00AB3338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ind w:left="331" w:right="86" w:hanging="245"/>
        <w:rPr>
          <w:rFonts w:eastAsia="Times New Roman" w:cstheme="minorHAnsi"/>
          <w:bCs/>
        </w:rPr>
      </w:pPr>
      <w:r w:rsidRPr="00B07A3B">
        <w:rPr>
          <w:rFonts w:eastAsia="Times New Roman" w:cstheme="minorHAnsi"/>
          <w:bCs/>
        </w:rPr>
        <w:t xml:space="preserve">Enter the </w:t>
      </w:r>
      <w:r w:rsidR="009E4241" w:rsidRPr="009E4241">
        <w:rPr>
          <w:rFonts w:eastAsia="Times New Roman" w:cstheme="minorHAnsi"/>
          <w:b/>
        </w:rPr>
        <w:t xml:space="preserve">full </w:t>
      </w:r>
      <w:r w:rsidRPr="009E4241">
        <w:rPr>
          <w:rFonts w:eastAsia="Times New Roman" w:cstheme="minorHAnsi"/>
          <w:b/>
        </w:rPr>
        <w:t>name</w:t>
      </w:r>
      <w:r w:rsidRPr="00B07A3B">
        <w:rPr>
          <w:rFonts w:eastAsia="Times New Roman" w:cstheme="minorHAnsi"/>
          <w:bCs/>
        </w:rPr>
        <w:t xml:space="preserve"> of the author who will deliver the statement.</w:t>
      </w:r>
    </w:p>
    <w:p w14:paraId="3D2D8F01" w14:textId="17D3FA66" w:rsidR="00E27EF5" w:rsidRPr="005925C3" w:rsidRDefault="00E27EF5" w:rsidP="00AB3338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ind w:left="331" w:right="86" w:hanging="245"/>
        <w:rPr>
          <w:rFonts w:eastAsia="Times New Roman" w:cstheme="minorHAnsi"/>
          <w:bCs/>
        </w:rPr>
      </w:pPr>
      <w:r w:rsidRPr="005925C3">
        <w:rPr>
          <w:rFonts w:eastAsia="Times New Roman" w:cstheme="minorHAnsi"/>
          <w:bCs/>
        </w:rPr>
        <w:t xml:space="preserve">If possible, each author should deliver </w:t>
      </w:r>
      <w:r w:rsidRPr="005925C3">
        <w:rPr>
          <w:rFonts w:eastAsia="Times New Roman" w:cstheme="minorHAnsi"/>
          <w:b/>
          <w:bCs/>
        </w:rPr>
        <w:t>no more than two statements</w:t>
      </w:r>
      <w:r w:rsidRPr="005925C3">
        <w:rPr>
          <w:rFonts w:eastAsia="Times New Roman" w:cstheme="minorHAnsi"/>
          <w:bCs/>
        </w:rPr>
        <w:t>.</w:t>
      </w:r>
    </w:p>
    <w:p w14:paraId="23360D57" w14:textId="04556F09" w:rsidR="007D61A8" w:rsidRPr="00D473BF" w:rsidRDefault="009149A4" w:rsidP="00AB3338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ind w:left="331" w:right="86" w:hanging="245"/>
        <w:rPr>
          <w:rFonts w:eastAsia="Times New Roman" w:cstheme="minorHAnsi"/>
          <w:bCs/>
        </w:rPr>
      </w:pPr>
      <w:r w:rsidRPr="00D75084">
        <w:rPr>
          <w:rFonts w:eastAsia="Times New Roman" w:cstheme="minorHAnsi"/>
          <w:bCs/>
          <w:u w:val="single"/>
        </w:rPr>
        <w:t>A</w:t>
      </w:r>
      <w:r w:rsidR="007D61A8" w:rsidRPr="00D75084">
        <w:rPr>
          <w:rFonts w:eastAsia="Times New Roman" w:cstheme="minorHAnsi"/>
          <w:bCs/>
          <w:u w:val="single"/>
        </w:rPr>
        <w:t>nswer in full sentences</w:t>
      </w:r>
      <w:r w:rsidR="007D61A8" w:rsidRPr="00D473BF">
        <w:rPr>
          <w:rFonts w:eastAsia="Times New Roman" w:cstheme="minorHAnsi"/>
          <w:bCs/>
        </w:rPr>
        <w:t xml:space="preserve">, in </w:t>
      </w:r>
      <w:r w:rsidR="00D7547B">
        <w:rPr>
          <w:rFonts w:eastAsia="Times New Roman" w:cstheme="minorHAnsi"/>
          <w:bCs/>
        </w:rPr>
        <w:t xml:space="preserve">a </w:t>
      </w:r>
      <w:r w:rsidR="007D61A8" w:rsidRPr="00D473BF">
        <w:rPr>
          <w:rFonts w:eastAsia="Times New Roman" w:cstheme="minorHAnsi"/>
          <w:bCs/>
        </w:rPr>
        <w:t xml:space="preserve">style suitable for being spoken aloud. </w:t>
      </w:r>
    </w:p>
    <w:p w14:paraId="6BAA770E" w14:textId="1BE79143" w:rsidR="007D61A8" w:rsidRPr="00D473BF" w:rsidRDefault="007D61A8" w:rsidP="00AB3338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ind w:left="331" w:right="86" w:hanging="245"/>
        <w:rPr>
          <w:rFonts w:eastAsia="Times New Roman" w:cstheme="minorHAnsi"/>
          <w:bCs/>
        </w:rPr>
      </w:pPr>
      <w:r w:rsidRPr="00D473BF">
        <w:rPr>
          <w:rFonts w:eastAsia="Times New Roman" w:cstheme="minorHAnsi"/>
          <w:bCs/>
        </w:rPr>
        <w:t xml:space="preserve">Limit the length of each statement to </w:t>
      </w:r>
      <w:r w:rsidR="004C4FAE">
        <w:rPr>
          <w:rFonts w:eastAsia="Times New Roman" w:cstheme="minorHAnsi"/>
          <w:b/>
          <w:color w:val="FF0000"/>
        </w:rPr>
        <w:t>3</w:t>
      </w:r>
      <w:r w:rsidRPr="00D75084">
        <w:rPr>
          <w:rFonts w:eastAsia="Times New Roman" w:cstheme="minorHAnsi"/>
          <w:b/>
          <w:color w:val="FF0000"/>
        </w:rPr>
        <w:t>0 words or fewer</w:t>
      </w:r>
      <w:r w:rsidR="00997611">
        <w:rPr>
          <w:rFonts w:eastAsia="Times New Roman" w:cstheme="minorHAnsi"/>
          <w:bCs/>
        </w:rPr>
        <w:t>.</w:t>
      </w:r>
    </w:p>
    <w:p w14:paraId="05A633A0" w14:textId="77777777" w:rsidR="007D61A8" w:rsidRPr="00B07A3B" w:rsidRDefault="007D61A8" w:rsidP="00AB3338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ind w:left="331" w:right="86" w:hanging="245"/>
        <w:rPr>
          <w:rFonts w:eastAsia="Times New Roman" w:cstheme="minorHAnsi"/>
          <w:bCs/>
        </w:rPr>
      </w:pPr>
      <w:r w:rsidRPr="00B07A3B">
        <w:rPr>
          <w:rFonts w:eastAsia="Times New Roman" w:cstheme="minorHAnsi"/>
          <w:bCs/>
        </w:rPr>
        <w:t>Answers will be edited for length, clarity, and consistency with journal style guidelines.</w:t>
      </w:r>
    </w:p>
    <w:p w14:paraId="65488333" w14:textId="77777777" w:rsidR="00D7547B" w:rsidRPr="00AF3977" w:rsidRDefault="00D7547B" w:rsidP="007D61A8">
      <w:pPr>
        <w:rPr>
          <w:rFonts w:eastAsia="Times New Roman" w:cstheme="minorHAnsi"/>
          <w:b/>
        </w:rPr>
      </w:pPr>
    </w:p>
    <w:p w14:paraId="16F3E485" w14:textId="26810C3A" w:rsidR="007D61A8" w:rsidRPr="009470DC" w:rsidRDefault="009470DC" w:rsidP="007D61A8">
      <w:pPr>
        <w:rPr>
          <w:rFonts w:cstheme="minorHAnsi"/>
          <w:b/>
          <w:bCs/>
          <w:color w:val="auto"/>
          <w:shd w:val="clear" w:color="auto" w:fill="FFFFFF"/>
        </w:rPr>
      </w:pPr>
      <w:r w:rsidRPr="009470DC">
        <w:rPr>
          <w:rFonts w:cstheme="minorHAnsi"/>
          <w:b/>
          <w:bCs/>
          <w:color w:val="auto"/>
          <w:shd w:val="clear" w:color="auto" w:fill="FFFFFF"/>
        </w:rPr>
        <w:t xml:space="preserve">REQUIRED: </w:t>
      </w:r>
      <w:r w:rsidR="00D75084" w:rsidRPr="009470DC">
        <w:rPr>
          <w:rFonts w:cstheme="minorHAnsi"/>
          <w:color w:val="auto"/>
          <w:shd w:val="clear" w:color="auto" w:fill="FFFFFF"/>
        </w:rPr>
        <w:t>What is the scope of your research? What questions are you trying to answer?</w:t>
      </w:r>
      <w:r w:rsidR="007D61A8" w:rsidRPr="009470DC">
        <w:rPr>
          <w:rFonts w:eastAsia="Times New Roman" w:cstheme="minorHAnsi"/>
          <w:color w:val="auto"/>
          <w:sz w:val="28"/>
          <w:szCs w:val="28"/>
        </w:rPr>
        <w:t xml:space="preserve"> </w:t>
      </w:r>
    </w:p>
    <w:p w14:paraId="25928288" w14:textId="52C1E9D2" w:rsidR="007D61A8" w:rsidRPr="00B07A3B" w:rsidRDefault="00272303" w:rsidP="00B807E5">
      <w:pPr>
        <w:pStyle w:val="ListParagraph"/>
        <w:numPr>
          <w:ilvl w:val="1"/>
          <w:numId w:val="3"/>
        </w:numPr>
        <w:spacing w:before="120"/>
        <w:contextualSpacing w:val="0"/>
        <w:rPr>
          <w:rFonts w:eastAsia="Times New Roman" w:cstheme="minorHAnsi"/>
        </w:rPr>
      </w:pPr>
      <w:r>
        <w:rPr>
          <w:rStyle w:val="AuthorName"/>
          <w:rFonts w:asciiTheme="minorHAnsi" w:eastAsia="Times" w:hAnsiTheme="minorHAnsi" w:cstheme="minorHAnsi"/>
        </w:rPr>
        <w:t>Krishna K. Govender</w:t>
      </w:r>
      <w:r w:rsidR="00927B12">
        <w:rPr>
          <w:rStyle w:val="AuthorName"/>
          <w:rFonts w:asciiTheme="minorHAnsi" w:eastAsia="Times" w:hAnsiTheme="minorHAnsi" w:cstheme="minorHAnsi"/>
        </w:rPr>
        <w:t>:</w:t>
      </w:r>
      <w:r w:rsidR="005A33C6" w:rsidRPr="005A33C6">
        <w:rPr>
          <w:rFonts w:cstheme="minorHAnsi"/>
        </w:rPr>
        <w:t xml:space="preserve"> </w:t>
      </w:r>
      <w:r>
        <w:rPr>
          <w:rFonts w:cstheme="minorHAnsi"/>
        </w:rPr>
        <w:t xml:space="preserve">Our research focuses on computer aided drug design </w:t>
      </w:r>
      <w:r w:rsidR="00480C6D">
        <w:rPr>
          <w:rFonts w:cstheme="minorHAnsi"/>
        </w:rPr>
        <w:t>where</w:t>
      </w:r>
      <w:r>
        <w:rPr>
          <w:rFonts w:cstheme="minorHAnsi"/>
        </w:rPr>
        <w:t xml:space="preserve"> we look to either repurpose existing drugs </w:t>
      </w:r>
      <w:r w:rsidR="00594535">
        <w:rPr>
          <w:rFonts w:cstheme="minorHAnsi"/>
        </w:rPr>
        <w:t>for different disease</w:t>
      </w:r>
      <w:r w:rsidR="00480C6D">
        <w:rPr>
          <w:rFonts w:cstheme="minorHAnsi"/>
        </w:rPr>
        <w:t xml:space="preserve">s. In </w:t>
      </w:r>
      <w:r w:rsidR="00290556">
        <w:rPr>
          <w:rFonts w:cstheme="minorHAnsi"/>
        </w:rPr>
        <w:t>addition,</w:t>
      </w:r>
      <w:r w:rsidR="00480C6D">
        <w:rPr>
          <w:rFonts w:cstheme="minorHAnsi"/>
        </w:rPr>
        <w:t xml:space="preserve"> we look to use computational methods to design new innovative drugs </w:t>
      </w:r>
      <w:r w:rsidR="00594535">
        <w:rPr>
          <w:rFonts w:cstheme="minorHAnsi"/>
        </w:rPr>
        <w:t xml:space="preserve">that can be used for treatment </w:t>
      </w:r>
      <w:r w:rsidR="00CD19CA">
        <w:rPr>
          <w:rFonts w:cstheme="minorHAnsi"/>
        </w:rPr>
        <w:t xml:space="preserve">of </w:t>
      </w:r>
      <w:r w:rsidR="002D59A0">
        <w:rPr>
          <w:rFonts w:cstheme="minorHAnsi"/>
        </w:rPr>
        <w:t>various diseases that are prominent in Africa.</w:t>
      </w:r>
    </w:p>
    <w:p w14:paraId="00A66870" w14:textId="77777777" w:rsidR="007D61A8" w:rsidRPr="00B07A3B" w:rsidRDefault="007D61A8" w:rsidP="007D61A8">
      <w:pPr>
        <w:rPr>
          <w:rFonts w:eastAsia="Times New Roman" w:cstheme="minorHAnsi"/>
          <w:b/>
          <w:bCs/>
        </w:rPr>
      </w:pPr>
    </w:p>
    <w:p w14:paraId="0B0139AD" w14:textId="59E7D118" w:rsidR="007D61A8" w:rsidRPr="00B07A3B" w:rsidRDefault="00D75084" w:rsidP="007D61A8">
      <w:pPr>
        <w:rPr>
          <w:rFonts w:eastAsia="Times New Roman" w:cstheme="minorHAnsi"/>
        </w:rPr>
      </w:pPr>
      <w:r w:rsidRPr="007A149A">
        <w:rPr>
          <w:rFonts w:cstheme="minorHAnsi"/>
          <w:color w:val="000000"/>
          <w:shd w:val="clear" w:color="auto" w:fill="FFFFFF"/>
        </w:rPr>
        <w:t>What are the most recent developments in your field of research?</w:t>
      </w:r>
    </w:p>
    <w:p w14:paraId="490E6309" w14:textId="538D05FB" w:rsidR="007D61A8" w:rsidRPr="00D75084" w:rsidRDefault="00EA1256" w:rsidP="00D75084">
      <w:pPr>
        <w:pStyle w:val="ListParagraph"/>
        <w:numPr>
          <w:ilvl w:val="1"/>
          <w:numId w:val="3"/>
        </w:numPr>
        <w:spacing w:before="120" w:after="240"/>
        <w:contextualSpacing w:val="0"/>
        <w:rPr>
          <w:rFonts w:eastAsia="Times New Roman" w:cstheme="minorHAnsi"/>
        </w:rPr>
      </w:pPr>
      <w:r>
        <w:rPr>
          <w:rStyle w:val="AuthorName"/>
          <w:rFonts w:asciiTheme="minorHAnsi" w:eastAsia="Times" w:hAnsiTheme="minorHAnsi" w:cstheme="minorHAnsi"/>
        </w:rPr>
        <w:t>Krishna K. Govender</w:t>
      </w:r>
      <w:r w:rsidR="007D61A8" w:rsidRPr="00B07A3B">
        <w:rPr>
          <w:rFonts w:eastAsia="Times New Roman" w:cstheme="minorHAnsi"/>
          <w:b/>
          <w:bCs/>
          <w:u w:val="single"/>
        </w:rPr>
        <w:t>:</w:t>
      </w:r>
      <w:r w:rsidR="007D61A8" w:rsidRPr="00B07A3B">
        <w:rPr>
          <w:rFonts w:eastAsia="Times New Roman" w:cstheme="minorHAnsi"/>
        </w:rPr>
        <w:t xml:space="preserve"> </w:t>
      </w:r>
      <w:r>
        <w:rPr>
          <w:rFonts w:cstheme="minorHAnsi"/>
        </w:rPr>
        <w:t xml:space="preserve">Numerous tools have been developed in the field to allow for sampling of larger </w:t>
      </w:r>
      <w:r w:rsidR="000A1AEA">
        <w:rPr>
          <w:rFonts w:cstheme="minorHAnsi"/>
        </w:rPr>
        <w:t>number of potential drug candidates using machine learning</w:t>
      </w:r>
      <w:r w:rsidR="003D09E3">
        <w:rPr>
          <w:rFonts w:cstheme="minorHAnsi"/>
        </w:rPr>
        <w:t xml:space="preserve"> algorithms</w:t>
      </w:r>
      <w:r w:rsidR="00290556">
        <w:rPr>
          <w:rFonts w:cstheme="minorHAnsi"/>
        </w:rPr>
        <w:t xml:space="preserve">. These are tools that we wish to apply within our research group in the future. </w:t>
      </w:r>
    </w:p>
    <w:p w14:paraId="5B4968C1" w14:textId="6785F207" w:rsidR="00D75084" w:rsidRPr="007A149A" w:rsidRDefault="00D75084" w:rsidP="00D75084">
      <w:pPr>
        <w:spacing w:before="120"/>
        <w:rPr>
          <w:rFonts w:eastAsia="Times New Roman" w:cstheme="minorHAnsi"/>
          <w:sz w:val="28"/>
          <w:szCs w:val="28"/>
        </w:rPr>
      </w:pPr>
      <w:r w:rsidRPr="007A149A">
        <w:rPr>
          <w:rFonts w:cstheme="minorHAnsi"/>
          <w:color w:val="000000"/>
          <w:shd w:val="clear" w:color="auto" w:fill="FFFFFF"/>
        </w:rPr>
        <w:t>What technologies are currently used to advance research in your field?</w:t>
      </w:r>
    </w:p>
    <w:p w14:paraId="4BA4BEFE" w14:textId="5870ABC6" w:rsidR="00D75084" w:rsidRPr="00D75084" w:rsidRDefault="00B9578B" w:rsidP="00D75084">
      <w:pPr>
        <w:pStyle w:val="ListParagraph"/>
        <w:numPr>
          <w:ilvl w:val="1"/>
          <w:numId w:val="3"/>
        </w:numPr>
        <w:spacing w:before="120" w:after="240"/>
        <w:contextualSpacing w:val="0"/>
        <w:rPr>
          <w:rFonts w:eastAsia="Times New Roman" w:cstheme="minorHAnsi"/>
        </w:rPr>
      </w:pPr>
      <w:r>
        <w:rPr>
          <w:rStyle w:val="AuthorName"/>
          <w:rFonts w:asciiTheme="minorHAnsi" w:eastAsia="Times" w:hAnsiTheme="minorHAnsi" w:cstheme="minorHAnsi"/>
        </w:rPr>
        <w:t>Krishna K. Govender</w:t>
      </w:r>
      <w:r w:rsidR="00D75084" w:rsidRPr="00B07A3B">
        <w:rPr>
          <w:rFonts w:eastAsia="Times New Roman" w:cstheme="minorHAnsi"/>
          <w:b/>
          <w:bCs/>
          <w:u w:val="single"/>
        </w:rPr>
        <w:t>:</w:t>
      </w:r>
      <w:r w:rsidR="00D75084" w:rsidRPr="00B07A3B">
        <w:rPr>
          <w:rFonts w:eastAsia="Times New Roman" w:cstheme="minorHAnsi"/>
        </w:rPr>
        <w:t xml:space="preserve"> </w:t>
      </w:r>
      <w:r w:rsidR="00970FF6">
        <w:rPr>
          <w:rFonts w:cstheme="minorHAnsi"/>
        </w:rPr>
        <w:t xml:space="preserve">Within the field of computational </w:t>
      </w:r>
      <w:r w:rsidR="00DA1A8D">
        <w:rPr>
          <w:rFonts w:cstheme="minorHAnsi"/>
        </w:rPr>
        <w:t>chemistry,</w:t>
      </w:r>
      <w:r w:rsidR="00970FF6">
        <w:rPr>
          <w:rFonts w:cstheme="minorHAnsi"/>
        </w:rPr>
        <w:t xml:space="preserve"> it is imperative to make use of </w:t>
      </w:r>
      <w:r w:rsidR="00DA1A8D">
        <w:rPr>
          <w:rFonts w:cstheme="minorHAnsi"/>
        </w:rPr>
        <w:t>high-performance</w:t>
      </w:r>
      <w:r w:rsidR="00970FF6">
        <w:rPr>
          <w:rFonts w:cstheme="minorHAnsi"/>
        </w:rPr>
        <w:t xml:space="preserve"> computing technologies due to the size of the problems being investigated. These technologies are constan</w:t>
      </w:r>
      <w:r w:rsidR="00DA1A8D">
        <w:rPr>
          <w:rFonts w:cstheme="minorHAnsi"/>
        </w:rPr>
        <w:t>tly advancing</w:t>
      </w:r>
      <w:r w:rsidR="00C31D41">
        <w:rPr>
          <w:rFonts w:cstheme="minorHAnsi"/>
        </w:rPr>
        <w:t xml:space="preserve"> in terms of central processing units (CPUs) and graphical processing units (GPUs)</w:t>
      </w:r>
      <w:r w:rsidR="00DA1A8D">
        <w:rPr>
          <w:rFonts w:cstheme="minorHAnsi"/>
        </w:rPr>
        <w:t xml:space="preserve">, allowing for fast simulation times and thereby giving rise to possible solutions within timeframes that are much shorter than expected from conventional experimental methods. </w:t>
      </w:r>
    </w:p>
    <w:p w14:paraId="793DF302" w14:textId="54B4649E" w:rsidR="00D75084" w:rsidRPr="00D75084" w:rsidRDefault="00D75084" w:rsidP="00D75084">
      <w:pPr>
        <w:spacing w:before="120"/>
        <w:rPr>
          <w:rFonts w:eastAsia="Times New Roman" w:cstheme="minorHAnsi"/>
        </w:rPr>
      </w:pPr>
      <w:r w:rsidRPr="007A149A">
        <w:rPr>
          <w:rFonts w:cstheme="minorHAnsi"/>
          <w:color w:val="000000"/>
          <w:shd w:val="clear" w:color="auto" w:fill="FFFFFF"/>
        </w:rPr>
        <w:t>What are the current experimental challenges?</w:t>
      </w:r>
    </w:p>
    <w:p w14:paraId="074ECE87" w14:textId="086F5078" w:rsidR="00D75084" w:rsidRPr="00D75084" w:rsidRDefault="00262402" w:rsidP="00B807E5">
      <w:pPr>
        <w:pStyle w:val="ListParagraph"/>
        <w:numPr>
          <w:ilvl w:val="1"/>
          <w:numId w:val="3"/>
        </w:numPr>
        <w:spacing w:before="120"/>
        <w:contextualSpacing w:val="0"/>
        <w:rPr>
          <w:rFonts w:eastAsia="Times New Roman" w:cstheme="minorHAnsi"/>
        </w:rPr>
      </w:pPr>
      <w:r>
        <w:rPr>
          <w:rStyle w:val="AuthorName"/>
          <w:rFonts w:asciiTheme="minorHAnsi" w:eastAsia="Times" w:hAnsiTheme="minorHAnsi" w:cstheme="minorHAnsi"/>
        </w:rPr>
        <w:t>Krishna K. Govender</w:t>
      </w:r>
      <w:r w:rsidR="00D75084" w:rsidRPr="00B07A3B">
        <w:rPr>
          <w:rFonts w:eastAsia="Times New Roman" w:cstheme="minorHAnsi"/>
          <w:b/>
          <w:bCs/>
          <w:u w:val="single"/>
        </w:rPr>
        <w:t>:</w:t>
      </w:r>
      <w:r w:rsidR="00D75084" w:rsidRPr="00B07A3B">
        <w:rPr>
          <w:rFonts w:eastAsia="Times New Roman" w:cstheme="minorHAnsi"/>
        </w:rPr>
        <w:t xml:space="preserve"> </w:t>
      </w:r>
      <w:r>
        <w:rPr>
          <w:rFonts w:cstheme="minorHAnsi"/>
        </w:rPr>
        <w:t xml:space="preserve">The field of computational chemistry is still </w:t>
      </w:r>
      <w:r w:rsidR="00E41C33">
        <w:rPr>
          <w:rFonts w:cstheme="minorHAnsi"/>
        </w:rPr>
        <w:t xml:space="preserve">relatively new within South Africa and students often lack the necessary background to ensure that the computational simulations are carried out in a manner that can be compared back to experiment. </w:t>
      </w:r>
      <w:r w:rsidR="001E11E9">
        <w:rPr>
          <w:rFonts w:cstheme="minorHAnsi"/>
        </w:rPr>
        <w:t xml:space="preserve">As a </w:t>
      </w:r>
      <w:r w:rsidR="00D67890">
        <w:rPr>
          <w:rFonts w:cstheme="minorHAnsi"/>
        </w:rPr>
        <w:t>result,</w:t>
      </w:r>
      <w:r w:rsidR="001E11E9">
        <w:rPr>
          <w:rFonts w:cstheme="minorHAnsi"/>
        </w:rPr>
        <w:t xml:space="preserve"> it does often take a lot longer than expected to identify potential drug hits </w:t>
      </w:r>
      <w:r w:rsidR="00E13D82">
        <w:rPr>
          <w:rFonts w:cstheme="minorHAnsi"/>
        </w:rPr>
        <w:t xml:space="preserve">when running the simulations. </w:t>
      </w:r>
    </w:p>
    <w:p w14:paraId="7D53E431" w14:textId="77777777" w:rsidR="0071156C" w:rsidRPr="00AF3977" w:rsidRDefault="0071156C" w:rsidP="007D61A8">
      <w:pPr>
        <w:rPr>
          <w:rFonts w:eastAsia="Times New Roman" w:cstheme="minorHAnsi"/>
          <w:b/>
          <w:bCs/>
        </w:rPr>
      </w:pPr>
    </w:p>
    <w:p w14:paraId="650FC038" w14:textId="3C8A6596" w:rsidR="007D61A8" w:rsidRPr="007A149A" w:rsidRDefault="00D75084" w:rsidP="007D61A8">
      <w:pPr>
        <w:rPr>
          <w:rFonts w:eastAsia="Times New Roman" w:cstheme="minorHAnsi"/>
          <w:sz w:val="28"/>
          <w:szCs w:val="28"/>
        </w:rPr>
      </w:pPr>
      <w:r w:rsidRPr="007A149A">
        <w:rPr>
          <w:rFonts w:cstheme="minorHAnsi"/>
          <w:color w:val="000000"/>
          <w:shd w:val="clear" w:color="auto" w:fill="FFFFFF"/>
        </w:rPr>
        <w:lastRenderedPageBreak/>
        <w:t>What significant findings have you established in your field?</w:t>
      </w:r>
    </w:p>
    <w:p w14:paraId="284E017B" w14:textId="28A0DCDE" w:rsidR="007D61A8" w:rsidRPr="00B07A3B" w:rsidRDefault="00E13D82" w:rsidP="00333FA4">
      <w:pPr>
        <w:pStyle w:val="ListParagraph"/>
        <w:numPr>
          <w:ilvl w:val="1"/>
          <w:numId w:val="3"/>
        </w:numPr>
        <w:spacing w:before="120"/>
        <w:contextualSpacing w:val="0"/>
        <w:rPr>
          <w:rFonts w:eastAsia="Times New Roman" w:cstheme="minorHAnsi"/>
        </w:rPr>
      </w:pPr>
      <w:r>
        <w:rPr>
          <w:rStyle w:val="AuthorName"/>
          <w:rFonts w:asciiTheme="minorHAnsi" w:eastAsia="Times" w:hAnsiTheme="minorHAnsi" w:cstheme="minorHAnsi"/>
        </w:rPr>
        <w:t>Krishna K. Govender</w:t>
      </w:r>
      <w:r w:rsidR="007D61A8" w:rsidRPr="00B07A3B">
        <w:rPr>
          <w:rFonts w:eastAsia="Times New Roman" w:cstheme="minorHAnsi"/>
          <w:b/>
          <w:bCs/>
          <w:u w:val="single"/>
        </w:rPr>
        <w:t>:</w:t>
      </w:r>
      <w:r w:rsidR="007D61A8" w:rsidRPr="00B07A3B">
        <w:rPr>
          <w:rFonts w:eastAsia="Times New Roman" w:cstheme="minorHAnsi"/>
        </w:rPr>
        <w:t xml:space="preserve"> </w:t>
      </w:r>
      <w:r>
        <w:rPr>
          <w:rFonts w:cstheme="minorHAnsi"/>
        </w:rPr>
        <w:t xml:space="preserve">With some of our more recent work we have managed to isolate </w:t>
      </w:r>
      <w:r w:rsidR="001B4522">
        <w:rPr>
          <w:rFonts w:cstheme="minorHAnsi"/>
        </w:rPr>
        <w:t xml:space="preserve">sets of natural products that are indigenous to Africa which show potential for treatment of SAR-CoV-2. </w:t>
      </w:r>
    </w:p>
    <w:p w14:paraId="539B9D0E" w14:textId="77777777" w:rsidR="007D61A8" w:rsidRPr="00B07A3B" w:rsidRDefault="007D61A8" w:rsidP="007D61A8">
      <w:pPr>
        <w:rPr>
          <w:rFonts w:eastAsia="Times New Roman" w:cstheme="minorHAnsi"/>
        </w:rPr>
      </w:pPr>
    </w:p>
    <w:p w14:paraId="13E505F8" w14:textId="1E26C2CF" w:rsidR="007D61A8" w:rsidRPr="007A149A" w:rsidRDefault="00D75084" w:rsidP="007D61A8">
      <w:pPr>
        <w:rPr>
          <w:rFonts w:eastAsia="Times New Roman" w:cstheme="minorHAnsi"/>
          <w:sz w:val="28"/>
          <w:szCs w:val="28"/>
        </w:rPr>
      </w:pPr>
      <w:r w:rsidRPr="007A149A">
        <w:rPr>
          <w:rFonts w:cstheme="minorHAnsi"/>
          <w:color w:val="000000"/>
          <w:shd w:val="clear" w:color="auto" w:fill="FFFFFF"/>
        </w:rPr>
        <w:t>What research gap are you addressing with your protocol?</w:t>
      </w:r>
    </w:p>
    <w:p w14:paraId="5422B370" w14:textId="271730CC" w:rsidR="00333FA4" w:rsidRPr="00B07A3B" w:rsidRDefault="001B4522" w:rsidP="00333FA4">
      <w:pPr>
        <w:pStyle w:val="ListParagraph"/>
        <w:numPr>
          <w:ilvl w:val="1"/>
          <w:numId w:val="3"/>
        </w:numPr>
        <w:spacing w:before="120"/>
        <w:contextualSpacing w:val="0"/>
        <w:rPr>
          <w:rFonts w:eastAsia="Times New Roman" w:cstheme="minorHAnsi"/>
        </w:rPr>
      </w:pPr>
      <w:r>
        <w:rPr>
          <w:rStyle w:val="AuthorName"/>
          <w:rFonts w:asciiTheme="minorHAnsi" w:eastAsia="Times" w:hAnsiTheme="minorHAnsi" w:cstheme="minorHAnsi"/>
        </w:rPr>
        <w:t>Krishna K. Govender</w:t>
      </w:r>
      <w:r w:rsidR="00333FA4" w:rsidRPr="00B07A3B">
        <w:rPr>
          <w:rFonts w:eastAsia="Times New Roman" w:cstheme="minorHAnsi"/>
          <w:b/>
          <w:bCs/>
          <w:u w:val="single"/>
        </w:rPr>
        <w:t>:</w:t>
      </w:r>
      <w:r w:rsidR="00333FA4" w:rsidRPr="00B07A3B">
        <w:rPr>
          <w:rFonts w:eastAsia="Times New Roman" w:cstheme="minorHAnsi"/>
        </w:rPr>
        <w:t xml:space="preserve"> </w:t>
      </w:r>
      <w:r>
        <w:rPr>
          <w:rFonts w:cstheme="minorHAnsi"/>
        </w:rPr>
        <w:t>Th</w:t>
      </w:r>
      <w:r w:rsidR="00577FB1">
        <w:rPr>
          <w:rFonts w:cstheme="minorHAnsi"/>
        </w:rPr>
        <w:t xml:space="preserve">e protocol </w:t>
      </w:r>
      <w:proofErr w:type="gramStart"/>
      <w:r w:rsidR="00577FB1">
        <w:rPr>
          <w:rFonts w:cstheme="minorHAnsi"/>
        </w:rPr>
        <w:t>allows for</w:t>
      </w:r>
      <w:proofErr w:type="gramEnd"/>
      <w:r w:rsidR="00577FB1">
        <w:rPr>
          <w:rFonts w:cstheme="minorHAnsi"/>
        </w:rPr>
        <w:t xml:space="preserve"> bridging the gap between experiment and theory and it is hoped that this will allow more experimental chemists to add the computational aspects to their </w:t>
      </w:r>
      <w:r w:rsidR="00DB2EA9">
        <w:rPr>
          <w:rFonts w:cstheme="minorHAnsi"/>
        </w:rPr>
        <w:t xml:space="preserve">analysis process to make things more efficient. </w:t>
      </w:r>
    </w:p>
    <w:p w14:paraId="524AC04E" w14:textId="77777777" w:rsidR="007D61A8" w:rsidRPr="00B07A3B" w:rsidRDefault="007D61A8" w:rsidP="007D61A8">
      <w:pPr>
        <w:rPr>
          <w:rFonts w:eastAsia="Times New Roman" w:cstheme="minorHAnsi"/>
          <w:b/>
          <w:bCs/>
        </w:rPr>
      </w:pPr>
    </w:p>
    <w:p w14:paraId="18C04A67" w14:textId="67420A7E" w:rsidR="007D61A8" w:rsidRPr="007A149A" w:rsidRDefault="00D75084" w:rsidP="007D61A8">
      <w:pPr>
        <w:rPr>
          <w:rFonts w:eastAsia="Times New Roman" w:cstheme="minorHAnsi"/>
          <w:sz w:val="28"/>
          <w:szCs w:val="28"/>
        </w:rPr>
      </w:pPr>
      <w:r w:rsidRPr="007A149A">
        <w:rPr>
          <w:rFonts w:cstheme="minorHAnsi"/>
          <w:color w:val="000000"/>
          <w:shd w:val="clear" w:color="auto" w:fill="FFFFFF"/>
        </w:rPr>
        <w:t xml:space="preserve">What </w:t>
      </w:r>
      <w:proofErr w:type="gramStart"/>
      <w:r w:rsidRPr="007A149A">
        <w:rPr>
          <w:rFonts w:cstheme="minorHAnsi"/>
          <w:color w:val="000000"/>
          <w:shd w:val="clear" w:color="auto" w:fill="FFFFFF"/>
        </w:rPr>
        <w:t>advantage</w:t>
      </w:r>
      <w:proofErr w:type="gramEnd"/>
      <w:r w:rsidRPr="007A149A">
        <w:rPr>
          <w:rFonts w:cstheme="minorHAnsi"/>
          <w:color w:val="000000"/>
          <w:shd w:val="clear" w:color="auto" w:fill="FFFFFF"/>
        </w:rPr>
        <w:t xml:space="preserve"> does your protocol offer compared to other techniques?</w:t>
      </w:r>
    </w:p>
    <w:p w14:paraId="23F311A2" w14:textId="3CF8909A" w:rsidR="00333FA4" w:rsidRPr="00D75084" w:rsidRDefault="00DB2EA9" w:rsidP="00333FA4">
      <w:pPr>
        <w:pStyle w:val="ListParagraph"/>
        <w:numPr>
          <w:ilvl w:val="1"/>
          <w:numId w:val="3"/>
        </w:numPr>
        <w:spacing w:before="120"/>
        <w:contextualSpacing w:val="0"/>
        <w:rPr>
          <w:rFonts w:eastAsia="Times New Roman" w:cstheme="minorHAnsi"/>
        </w:rPr>
      </w:pPr>
      <w:r>
        <w:rPr>
          <w:rStyle w:val="AuthorName"/>
          <w:rFonts w:asciiTheme="minorHAnsi" w:eastAsia="Times" w:hAnsiTheme="minorHAnsi" w:cstheme="minorHAnsi"/>
        </w:rPr>
        <w:t>Krishna K. Govender</w:t>
      </w:r>
      <w:r w:rsidR="00333FA4" w:rsidRPr="00B07A3B">
        <w:rPr>
          <w:rFonts w:eastAsia="Times New Roman" w:cstheme="minorHAnsi"/>
          <w:b/>
          <w:bCs/>
          <w:u w:val="single"/>
        </w:rPr>
        <w:t>:</w:t>
      </w:r>
      <w:r w:rsidR="00333FA4" w:rsidRPr="00B07A3B">
        <w:rPr>
          <w:rFonts w:eastAsia="Times New Roman" w:cstheme="minorHAnsi"/>
        </w:rPr>
        <w:t xml:space="preserve"> </w:t>
      </w:r>
      <w:r w:rsidR="000F6E40">
        <w:rPr>
          <w:rFonts w:cstheme="minorHAnsi"/>
        </w:rPr>
        <w:t>It provides for</w:t>
      </w:r>
      <w:r w:rsidR="00165C80">
        <w:rPr>
          <w:rFonts w:cstheme="minorHAnsi"/>
        </w:rPr>
        <w:t xml:space="preserve"> direct comparison to experimentally available data, while also allowing for prediction of new uninvestigated compounds. </w:t>
      </w:r>
    </w:p>
    <w:p w14:paraId="3889A13C" w14:textId="62545CFD" w:rsidR="00D75084" w:rsidRPr="002A6FCF" w:rsidRDefault="00D75084" w:rsidP="00D75084">
      <w:pPr>
        <w:spacing w:before="120"/>
        <w:rPr>
          <w:rFonts w:eastAsia="Times New Roman" w:cstheme="minorHAnsi"/>
        </w:rPr>
      </w:pPr>
      <w:r w:rsidRPr="007A149A">
        <w:rPr>
          <w:rFonts w:cstheme="minorHAnsi"/>
          <w:color w:val="000000"/>
          <w:shd w:val="clear" w:color="auto" w:fill="FFFFFF"/>
        </w:rPr>
        <w:t>How will your findings advance research in your field?</w:t>
      </w:r>
    </w:p>
    <w:p w14:paraId="15F1F1BE" w14:textId="1BC66C6C" w:rsidR="00D75084" w:rsidRPr="00D75084" w:rsidRDefault="00165C80" w:rsidP="00333FA4">
      <w:pPr>
        <w:pStyle w:val="ListParagraph"/>
        <w:numPr>
          <w:ilvl w:val="1"/>
          <w:numId w:val="3"/>
        </w:numPr>
        <w:spacing w:before="120"/>
        <w:contextualSpacing w:val="0"/>
        <w:rPr>
          <w:rFonts w:eastAsia="Times New Roman" w:cstheme="minorHAnsi"/>
        </w:rPr>
      </w:pPr>
      <w:r>
        <w:rPr>
          <w:rStyle w:val="AuthorName"/>
          <w:rFonts w:asciiTheme="minorHAnsi" w:eastAsia="Times" w:hAnsiTheme="minorHAnsi" w:cstheme="minorHAnsi"/>
        </w:rPr>
        <w:t>Krishna K. Govender</w:t>
      </w:r>
      <w:r w:rsidR="00D75084" w:rsidRPr="00B07A3B">
        <w:rPr>
          <w:rFonts w:eastAsia="Times New Roman" w:cstheme="minorHAnsi"/>
          <w:b/>
          <w:bCs/>
          <w:u w:val="single"/>
        </w:rPr>
        <w:t>:</w:t>
      </w:r>
      <w:r w:rsidR="00D75084" w:rsidRPr="00B07A3B">
        <w:rPr>
          <w:rFonts w:eastAsia="Times New Roman" w:cstheme="minorHAnsi"/>
        </w:rPr>
        <w:t xml:space="preserve"> </w:t>
      </w:r>
      <w:r w:rsidR="007A58A1">
        <w:rPr>
          <w:rFonts w:cstheme="minorHAnsi"/>
        </w:rPr>
        <w:t xml:space="preserve">It will allow us to come up with new drug candidates that can be taken to the experimentalist for synthesis, characterization and </w:t>
      </w:r>
      <w:r w:rsidR="00F14F58">
        <w:rPr>
          <w:rFonts w:cstheme="minorHAnsi"/>
        </w:rPr>
        <w:t xml:space="preserve">testing. </w:t>
      </w:r>
    </w:p>
    <w:p w14:paraId="46CA4C93" w14:textId="00CA25ED" w:rsidR="00D75084" w:rsidRPr="002A6FCF" w:rsidRDefault="00D75084" w:rsidP="00D75084">
      <w:pPr>
        <w:spacing w:before="120"/>
        <w:rPr>
          <w:rFonts w:eastAsia="Times New Roman" w:cstheme="minorHAnsi"/>
        </w:rPr>
      </w:pPr>
      <w:r w:rsidRPr="007A149A">
        <w:rPr>
          <w:rFonts w:cstheme="minorHAnsi"/>
          <w:color w:val="000000"/>
          <w:shd w:val="clear" w:color="auto" w:fill="FFFFFF"/>
        </w:rPr>
        <w:t>What new scientific questions have your results paved the way for?</w:t>
      </w:r>
    </w:p>
    <w:p w14:paraId="476440A5" w14:textId="12262C8E" w:rsidR="00D75084" w:rsidRPr="00D75084" w:rsidRDefault="00F14F58" w:rsidP="00333FA4">
      <w:pPr>
        <w:pStyle w:val="ListParagraph"/>
        <w:numPr>
          <w:ilvl w:val="1"/>
          <w:numId w:val="3"/>
        </w:numPr>
        <w:spacing w:before="120"/>
        <w:contextualSpacing w:val="0"/>
        <w:rPr>
          <w:rFonts w:eastAsia="Times New Roman" w:cstheme="minorHAnsi"/>
        </w:rPr>
      </w:pPr>
      <w:r>
        <w:rPr>
          <w:rStyle w:val="AuthorName"/>
          <w:rFonts w:asciiTheme="minorHAnsi" w:eastAsia="Times" w:hAnsiTheme="minorHAnsi" w:cstheme="minorHAnsi"/>
        </w:rPr>
        <w:t>Krishna K. Govender</w:t>
      </w:r>
      <w:r w:rsidR="00D75084" w:rsidRPr="00B07A3B">
        <w:rPr>
          <w:rFonts w:eastAsia="Times New Roman" w:cstheme="minorHAnsi"/>
          <w:b/>
          <w:bCs/>
          <w:u w:val="single"/>
        </w:rPr>
        <w:t>:</w:t>
      </w:r>
      <w:r w:rsidR="00D75084" w:rsidRPr="00B07A3B">
        <w:rPr>
          <w:rFonts w:eastAsia="Times New Roman" w:cstheme="minorHAnsi"/>
        </w:rPr>
        <w:t xml:space="preserve"> </w:t>
      </w:r>
      <w:r w:rsidR="00CF0E03">
        <w:rPr>
          <w:rFonts w:eastAsia="Times New Roman" w:cstheme="minorHAnsi"/>
        </w:rPr>
        <w:t>De</w:t>
      </w:r>
      <w:r w:rsidR="00AB5386">
        <w:rPr>
          <w:rFonts w:eastAsia="Times New Roman" w:cstheme="minorHAnsi"/>
        </w:rPr>
        <w:t xml:space="preserve">sign of drugs is a complicated process, using the methods in this work we can make changes to existing scaffolds which give rise to </w:t>
      </w:r>
      <w:r w:rsidR="00D047F7">
        <w:rPr>
          <w:rFonts w:eastAsia="Times New Roman" w:cstheme="minorHAnsi"/>
        </w:rPr>
        <w:t xml:space="preserve">better drug candidates. </w:t>
      </w:r>
    </w:p>
    <w:p w14:paraId="29DED187" w14:textId="15ED3311" w:rsidR="00D75084" w:rsidRPr="002A6FCF" w:rsidRDefault="00D75084" w:rsidP="00D75084">
      <w:pPr>
        <w:spacing w:before="120"/>
        <w:rPr>
          <w:rFonts w:eastAsia="Times New Roman" w:cstheme="minorHAnsi"/>
        </w:rPr>
      </w:pPr>
      <w:r w:rsidRPr="007A149A">
        <w:rPr>
          <w:rFonts w:cstheme="minorHAnsi"/>
          <w:color w:val="000000"/>
          <w:shd w:val="clear" w:color="auto" w:fill="FFFFFF"/>
        </w:rPr>
        <w:t>What research questions will your laboratory focus on in the future?</w:t>
      </w:r>
    </w:p>
    <w:p w14:paraId="13285F32" w14:textId="3F91B72D" w:rsidR="00D75084" w:rsidRPr="00D047F7" w:rsidRDefault="00D047F7" w:rsidP="00333FA4">
      <w:pPr>
        <w:pStyle w:val="ListParagraph"/>
        <w:numPr>
          <w:ilvl w:val="1"/>
          <w:numId w:val="3"/>
        </w:numPr>
        <w:spacing w:before="120"/>
        <w:contextualSpacing w:val="0"/>
        <w:rPr>
          <w:rFonts w:eastAsia="Times New Roman" w:cstheme="minorHAnsi"/>
          <w:lang w:val="en-ZA"/>
        </w:rPr>
      </w:pPr>
      <w:r w:rsidRPr="00D047F7">
        <w:rPr>
          <w:rStyle w:val="AuthorName"/>
          <w:rFonts w:asciiTheme="minorHAnsi" w:eastAsia="Times" w:hAnsiTheme="minorHAnsi" w:cstheme="minorHAnsi"/>
          <w:lang w:val="en-ZA"/>
        </w:rPr>
        <w:t>Krishna K. Govender</w:t>
      </w:r>
      <w:r w:rsidR="00D75084" w:rsidRPr="00D047F7">
        <w:rPr>
          <w:rFonts w:eastAsia="Times New Roman" w:cstheme="minorHAnsi"/>
          <w:b/>
          <w:bCs/>
          <w:u w:val="single"/>
          <w:lang w:val="en-ZA"/>
        </w:rPr>
        <w:t>:</w:t>
      </w:r>
      <w:r w:rsidR="00D75084" w:rsidRPr="00D047F7">
        <w:rPr>
          <w:rFonts w:eastAsia="Times New Roman" w:cstheme="minorHAnsi"/>
          <w:lang w:val="en-ZA"/>
        </w:rPr>
        <w:t xml:space="preserve"> </w:t>
      </w:r>
      <w:r w:rsidRPr="00D047F7">
        <w:rPr>
          <w:rFonts w:cstheme="minorHAnsi"/>
          <w:lang w:val="en-ZA"/>
        </w:rPr>
        <w:t>We would like</w:t>
      </w:r>
      <w:r>
        <w:rPr>
          <w:rFonts w:cstheme="minorHAnsi"/>
          <w:lang w:val="en-ZA"/>
        </w:rPr>
        <w:t xml:space="preserve"> to </w:t>
      </w:r>
      <w:r w:rsidR="00BC41E8">
        <w:rPr>
          <w:rFonts w:cstheme="minorHAnsi"/>
          <w:lang w:val="en-ZA"/>
        </w:rPr>
        <w:t xml:space="preserve">create and sample large (millions or billions) ligand libraries to ensure that </w:t>
      </w:r>
      <w:r w:rsidR="007B1495">
        <w:rPr>
          <w:rFonts w:cstheme="minorHAnsi"/>
          <w:lang w:val="en-ZA"/>
        </w:rPr>
        <w:t xml:space="preserve">most of the drug phase space is utilized when discovering new drugs. </w:t>
      </w:r>
    </w:p>
    <w:p w14:paraId="33B7A430" w14:textId="77777777" w:rsidR="00622BE8" w:rsidRPr="00D047F7" w:rsidRDefault="00622BE8" w:rsidP="007D61A8">
      <w:pPr>
        <w:contextualSpacing/>
        <w:outlineLvl w:val="0"/>
        <w:rPr>
          <w:rFonts w:eastAsia="Times New Roman" w:cstheme="minorHAnsi"/>
          <w:b/>
          <w:lang w:val="en-ZA"/>
        </w:rPr>
      </w:pPr>
    </w:p>
    <w:p w14:paraId="3A9A86A5" w14:textId="75FC2FA6" w:rsidR="00A13CC3" w:rsidRPr="00D047F7" w:rsidRDefault="00A13CC3" w:rsidP="007D61A8">
      <w:pPr>
        <w:contextualSpacing/>
        <w:outlineLvl w:val="0"/>
        <w:rPr>
          <w:rFonts w:eastAsia="Times New Roman" w:cstheme="minorHAnsi"/>
          <w:b/>
          <w:lang w:val="en-ZA"/>
        </w:rPr>
      </w:pPr>
    </w:p>
    <w:p w14:paraId="7901DD8A" w14:textId="13A1D34D" w:rsidR="00A13CC3" w:rsidRDefault="000F0F14" w:rsidP="00AF3977">
      <w:pPr>
        <w:spacing w:before="120"/>
        <w:rPr>
          <w:rFonts w:cstheme="minorHAnsi"/>
          <w:b/>
          <w:i/>
          <w:color w:val="0000FF"/>
        </w:rPr>
      </w:pPr>
      <w:r w:rsidRPr="00A84C50">
        <w:rPr>
          <w:rFonts w:cstheme="minorHAnsi"/>
          <w:b/>
          <w:i/>
          <w:color w:val="0000FF"/>
        </w:rPr>
        <w:t>Videographer: Obtain headshots for all authors</w:t>
      </w:r>
      <w:r w:rsidR="00985868">
        <w:rPr>
          <w:rFonts w:cstheme="minorHAnsi"/>
          <w:b/>
          <w:i/>
          <w:color w:val="0000FF"/>
        </w:rPr>
        <w:t xml:space="preserve"> available at the filming location</w:t>
      </w:r>
      <w:r>
        <w:rPr>
          <w:rFonts w:cstheme="minorHAnsi"/>
          <w:b/>
          <w:i/>
          <w:color w:val="0000FF"/>
        </w:rPr>
        <w:t>.</w:t>
      </w:r>
    </w:p>
    <w:p w14:paraId="5724F91A" w14:textId="77777777" w:rsidR="00FF25E5" w:rsidRDefault="00A13CC3" w:rsidP="00FF25E5">
      <w:pPr>
        <w:contextualSpacing/>
        <w:outlineLvl w:val="0"/>
        <w:rPr>
          <w:rFonts w:eastAsia="Times New Roman" w:cstheme="minorHAnsi"/>
          <w:b/>
        </w:rPr>
      </w:pPr>
      <w:r>
        <w:rPr>
          <w:rFonts w:cstheme="minorHAnsi"/>
          <w:b/>
          <w:i/>
          <w:color w:val="0000FF"/>
        </w:rPr>
        <w:br w:type="page"/>
      </w:r>
      <w:r w:rsidR="00FF25E5">
        <w:rPr>
          <w:rFonts w:eastAsia="Times New Roman" w:cstheme="minorHAnsi"/>
          <w:b/>
        </w:rPr>
        <w:lastRenderedPageBreak/>
        <w:t xml:space="preserve">Testimonial Questions (OPTIONAL): </w:t>
      </w:r>
    </w:p>
    <w:p w14:paraId="4075400C" w14:textId="77777777" w:rsidR="00FF25E5" w:rsidRDefault="00FF25E5" w:rsidP="00FF25E5">
      <w:pPr>
        <w:contextualSpacing/>
        <w:outlineLvl w:val="0"/>
        <w:rPr>
          <w:rFonts w:eastAsia="Times New Roman" w:cstheme="minorHAnsi"/>
          <w:b/>
        </w:rPr>
      </w:pPr>
    </w:p>
    <w:p w14:paraId="6D26F1E3" w14:textId="77777777" w:rsidR="00FF25E5" w:rsidRDefault="00FF25E5" w:rsidP="00FF25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ind w:left="86" w:right="86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>A</w:t>
      </w:r>
      <w:r w:rsidRPr="00B07A3B">
        <w:rPr>
          <w:rFonts w:eastAsia="Times New Roman" w:cstheme="minorHAnsi"/>
          <w:bCs/>
        </w:rPr>
        <w:t xml:space="preserve">nswers to these questions </w:t>
      </w:r>
      <w:r w:rsidRPr="00871F2E">
        <w:rPr>
          <w:rFonts w:eastAsia="Times New Roman" w:cstheme="minorHAnsi"/>
          <w:b/>
        </w:rPr>
        <w:t>will not appear in the video</w:t>
      </w:r>
      <w:r>
        <w:rPr>
          <w:rFonts w:eastAsia="Times New Roman" w:cstheme="minorHAnsi"/>
          <w:bCs/>
        </w:rPr>
        <w:t xml:space="preserve"> </w:t>
      </w:r>
      <w:r w:rsidRPr="00A13CC3">
        <w:rPr>
          <w:rFonts w:eastAsia="Times New Roman" w:cstheme="minorHAnsi"/>
          <w:bCs/>
        </w:rPr>
        <w:t>but may be featured in our journal's promotional materials.</w:t>
      </w:r>
    </w:p>
    <w:p w14:paraId="0A1A7007" w14:textId="77777777" w:rsidR="00FF25E5" w:rsidRDefault="00FF25E5" w:rsidP="00FF25E5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ind w:left="331" w:right="86" w:hanging="245"/>
        <w:rPr>
          <w:rFonts w:eastAsia="Times New Roman" w:cstheme="minorHAnsi"/>
          <w:bCs/>
        </w:rPr>
      </w:pPr>
      <w:r w:rsidRPr="00B07A3B">
        <w:rPr>
          <w:rFonts w:eastAsia="Times New Roman" w:cstheme="minorHAnsi"/>
          <w:bCs/>
        </w:rPr>
        <w:t xml:space="preserve">Enter the </w:t>
      </w:r>
      <w:r w:rsidRPr="009E4241">
        <w:rPr>
          <w:rFonts w:eastAsia="Times New Roman" w:cstheme="minorHAnsi"/>
          <w:b/>
        </w:rPr>
        <w:t>full name</w:t>
      </w:r>
      <w:r w:rsidRPr="00B07A3B">
        <w:rPr>
          <w:rFonts w:eastAsia="Times New Roman" w:cstheme="minorHAnsi"/>
          <w:bCs/>
        </w:rPr>
        <w:t xml:space="preserve"> of the author who will deliver the statement.</w:t>
      </w:r>
    </w:p>
    <w:p w14:paraId="33487903" w14:textId="77777777" w:rsidR="00FF25E5" w:rsidRPr="00D473BF" w:rsidRDefault="00FF25E5" w:rsidP="00FF25E5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ind w:left="331" w:right="86" w:hanging="245"/>
        <w:rPr>
          <w:rFonts w:eastAsia="Times New Roman" w:cstheme="minorHAnsi"/>
          <w:bCs/>
        </w:rPr>
      </w:pPr>
      <w:r w:rsidRPr="00D75084">
        <w:rPr>
          <w:rFonts w:eastAsia="Times New Roman" w:cstheme="minorHAnsi"/>
          <w:bCs/>
          <w:u w:val="single"/>
        </w:rPr>
        <w:t>Answer in full sentences</w:t>
      </w:r>
      <w:r w:rsidRPr="00D473BF">
        <w:rPr>
          <w:rFonts w:eastAsia="Times New Roman" w:cstheme="minorHAnsi"/>
          <w:bCs/>
        </w:rPr>
        <w:t xml:space="preserve">, in </w:t>
      </w:r>
      <w:r>
        <w:rPr>
          <w:rFonts w:eastAsia="Times New Roman" w:cstheme="minorHAnsi"/>
          <w:bCs/>
        </w:rPr>
        <w:t xml:space="preserve">a </w:t>
      </w:r>
      <w:r w:rsidRPr="00D473BF">
        <w:rPr>
          <w:rFonts w:eastAsia="Times New Roman" w:cstheme="minorHAnsi"/>
          <w:bCs/>
        </w:rPr>
        <w:t xml:space="preserve">style suitable for being spoken aloud. </w:t>
      </w:r>
    </w:p>
    <w:p w14:paraId="7E5731F7" w14:textId="77777777" w:rsidR="00FF25E5" w:rsidRPr="00A13CC3" w:rsidRDefault="00FF25E5" w:rsidP="00FF25E5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ind w:left="331" w:right="86" w:hanging="245"/>
        <w:rPr>
          <w:rFonts w:eastAsia="Times New Roman" w:cstheme="minorHAnsi"/>
          <w:bCs/>
        </w:rPr>
      </w:pPr>
      <w:r w:rsidRPr="00A13CC3">
        <w:rPr>
          <w:rFonts w:eastAsia="Times New Roman" w:cstheme="minorHAnsi"/>
          <w:bCs/>
        </w:rPr>
        <w:t xml:space="preserve">Limit the length of each statement to </w:t>
      </w:r>
      <w:r w:rsidRPr="00A13CC3">
        <w:rPr>
          <w:rFonts w:eastAsia="Times New Roman" w:cstheme="minorHAnsi"/>
          <w:b/>
          <w:color w:val="FF0000"/>
        </w:rPr>
        <w:t>50 words or fewer</w:t>
      </w:r>
      <w:r w:rsidRPr="00A13CC3">
        <w:rPr>
          <w:rFonts w:eastAsia="Times New Roman" w:cstheme="minorHAnsi"/>
          <w:bCs/>
        </w:rPr>
        <w:t>.</w:t>
      </w:r>
    </w:p>
    <w:p w14:paraId="7224D4AD" w14:textId="77777777" w:rsidR="00FF25E5" w:rsidRPr="0058214E" w:rsidRDefault="00FF25E5" w:rsidP="00FF25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ind w:left="86" w:right="86"/>
        <w:rPr>
          <w:rFonts w:eastAsia="Times New Roman" w:cstheme="minorHAnsi"/>
          <w:bCs/>
        </w:rPr>
      </w:pPr>
    </w:p>
    <w:p w14:paraId="09FFEC1C" w14:textId="77777777" w:rsidR="00FF25E5" w:rsidRDefault="00FF25E5" w:rsidP="00FF25E5">
      <w:pPr>
        <w:spacing w:before="120"/>
        <w:rPr>
          <w:rFonts w:cstheme="minorHAnsi"/>
        </w:rPr>
      </w:pPr>
    </w:p>
    <w:p w14:paraId="3A119A01" w14:textId="77777777" w:rsidR="00FF25E5" w:rsidRPr="002A6FCF" w:rsidRDefault="00FF25E5" w:rsidP="00FF25E5">
      <w:pPr>
        <w:spacing w:before="120"/>
        <w:rPr>
          <w:rFonts w:eastAsia="Times New Roman" w:cstheme="minorHAnsi"/>
        </w:rPr>
      </w:pPr>
      <w:r w:rsidRPr="00A13CC3">
        <w:rPr>
          <w:rFonts w:cstheme="minorHAnsi"/>
          <w:color w:val="000000"/>
          <w:shd w:val="clear" w:color="auto" w:fill="FFFFFF"/>
        </w:rPr>
        <w:t xml:space="preserve">What motivated you to choose </w:t>
      </w:r>
      <w:proofErr w:type="spellStart"/>
      <w:r w:rsidRPr="00A13CC3">
        <w:rPr>
          <w:rFonts w:cstheme="minorHAnsi"/>
          <w:color w:val="000000"/>
          <w:shd w:val="clear" w:color="auto" w:fill="FFFFFF"/>
        </w:rPr>
        <w:t>JoVE</w:t>
      </w:r>
      <w:proofErr w:type="spellEnd"/>
      <w:r w:rsidRPr="00A13CC3">
        <w:rPr>
          <w:rFonts w:cstheme="minorHAnsi"/>
          <w:color w:val="000000"/>
          <w:shd w:val="clear" w:color="auto" w:fill="FFFFFF"/>
        </w:rPr>
        <w:t xml:space="preserve"> for publishing your research?</w:t>
      </w:r>
    </w:p>
    <w:p w14:paraId="504DFC2B" w14:textId="43976E42" w:rsidR="00FF25E5" w:rsidRPr="00D75084" w:rsidRDefault="00A6621A" w:rsidP="00FF25E5">
      <w:pPr>
        <w:pStyle w:val="ListParagraph"/>
        <w:numPr>
          <w:ilvl w:val="1"/>
          <w:numId w:val="3"/>
        </w:numPr>
        <w:spacing w:before="120"/>
        <w:contextualSpacing w:val="0"/>
        <w:rPr>
          <w:rFonts w:eastAsia="Times New Roman" w:cstheme="minorHAnsi"/>
        </w:rPr>
      </w:pPr>
      <w:r>
        <w:rPr>
          <w:rStyle w:val="AuthorName"/>
          <w:rFonts w:asciiTheme="minorHAnsi" w:eastAsia="Times" w:hAnsiTheme="minorHAnsi" w:cstheme="minorHAnsi"/>
        </w:rPr>
        <w:t>Krishna K. Govender</w:t>
      </w:r>
      <w:r w:rsidR="00FF25E5" w:rsidRPr="00B07A3B">
        <w:rPr>
          <w:rFonts w:eastAsia="Times New Roman" w:cstheme="minorHAnsi"/>
          <w:b/>
          <w:bCs/>
          <w:u w:val="single"/>
        </w:rPr>
        <w:t>:</w:t>
      </w:r>
      <w:r w:rsidR="00FF25E5" w:rsidRPr="00B07A3B">
        <w:rPr>
          <w:rFonts w:eastAsia="Times New Roman" w:cstheme="minorHAnsi"/>
        </w:rPr>
        <w:t xml:space="preserve"> </w:t>
      </w:r>
      <w:r w:rsidR="006A53F0">
        <w:rPr>
          <w:rFonts w:cstheme="minorHAnsi"/>
        </w:rPr>
        <w:t xml:space="preserve">I was approached by </w:t>
      </w:r>
      <w:proofErr w:type="spellStart"/>
      <w:r w:rsidR="006A53F0">
        <w:rPr>
          <w:rFonts w:cstheme="minorHAnsi"/>
        </w:rPr>
        <w:t>Tasa</w:t>
      </w:r>
      <w:r w:rsidR="00102578">
        <w:rPr>
          <w:rFonts w:cstheme="minorHAnsi"/>
        </w:rPr>
        <w:t>duq</w:t>
      </w:r>
      <w:proofErr w:type="spellEnd"/>
      <w:r w:rsidR="00102578">
        <w:rPr>
          <w:rFonts w:cstheme="minorHAnsi"/>
        </w:rPr>
        <w:t xml:space="preserve"> Wani and after a discussion with him I decided to submit a manuscript to the journal.</w:t>
      </w:r>
    </w:p>
    <w:p w14:paraId="5ACFD55C" w14:textId="77777777" w:rsidR="00FF25E5" w:rsidRPr="002A6FCF" w:rsidRDefault="00FF25E5" w:rsidP="00FF25E5">
      <w:pPr>
        <w:spacing w:before="120"/>
        <w:rPr>
          <w:rFonts w:eastAsia="Times New Roman" w:cstheme="minorHAnsi"/>
        </w:rPr>
      </w:pPr>
      <w:r w:rsidRPr="00A13CC3">
        <w:rPr>
          <w:rFonts w:cstheme="minorHAnsi"/>
          <w:color w:val="000000"/>
          <w:shd w:val="clear" w:color="auto" w:fill="FFFFFF"/>
        </w:rPr>
        <w:t>How does the research community benefit from video publications as compared to standard text publications?</w:t>
      </w:r>
    </w:p>
    <w:p w14:paraId="72391F28" w14:textId="6214C031" w:rsidR="00FF25E5" w:rsidRPr="00B07A3B" w:rsidRDefault="00102578" w:rsidP="00FF25E5">
      <w:pPr>
        <w:pStyle w:val="ListParagraph"/>
        <w:numPr>
          <w:ilvl w:val="1"/>
          <w:numId w:val="3"/>
        </w:numPr>
        <w:spacing w:before="120"/>
        <w:contextualSpacing w:val="0"/>
        <w:rPr>
          <w:rFonts w:eastAsia="Times New Roman" w:cstheme="minorHAnsi"/>
        </w:rPr>
      </w:pPr>
      <w:r>
        <w:rPr>
          <w:rStyle w:val="AuthorName"/>
          <w:rFonts w:asciiTheme="minorHAnsi" w:eastAsia="Times" w:hAnsiTheme="minorHAnsi" w:cstheme="minorHAnsi"/>
        </w:rPr>
        <w:t>Krishna K. Govender</w:t>
      </w:r>
      <w:r w:rsidR="00FF25E5" w:rsidRPr="00B07A3B">
        <w:rPr>
          <w:rFonts w:eastAsia="Times New Roman" w:cstheme="minorHAnsi"/>
          <w:b/>
          <w:bCs/>
          <w:u w:val="single"/>
        </w:rPr>
        <w:t>:</w:t>
      </w:r>
      <w:r w:rsidR="00FF25E5" w:rsidRPr="00B07A3B">
        <w:rPr>
          <w:rFonts w:eastAsia="Times New Roman" w:cstheme="minorHAnsi"/>
        </w:rPr>
        <w:t xml:space="preserve"> </w:t>
      </w:r>
      <w:r>
        <w:rPr>
          <w:rFonts w:cstheme="minorHAnsi"/>
        </w:rPr>
        <w:t xml:space="preserve">It helps the community to visually see what is being done in the field and specifically for computational chemistry this is crucial as we </w:t>
      </w:r>
      <w:r w:rsidR="00DC1208">
        <w:rPr>
          <w:rFonts w:cstheme="minorHAnsi"/>
        </w:rPr>
        <w:t xml:space="preserve">work primarily with 3D representations of systems. </w:t>
      </w:r>
    </w:p>
    <w:p w14:paraId="08FB6FAB" w14:textId="6684C452" w:rsidR="00FF25E5" w:rsidRPr="00372671" w:rsidRDefault="00FF25E5" w:rsidP="00372671">
      <w:pPr>
        <w:spacing w:before="120"/>
        <w:rPr>
          <w:rFonts w:cstheme="minorHAnsi"/>
        </w:rPr>
      </w:pPr>
      <w:r w:rsidRPr="00000E22">
        <w:rPr>
          <w:rFonts w:cstheme="minorHAnsi"/>
        </w:rPr>
        <w:br w:type="page"/>
      </w:r>
    </w:p>
    <w:p w14:paraId="1CEA460B" w14:textId="3E008B71" w:rsidR="00DC2504" w:rsidRPr="00B07A3B" w:rsidRDefault="00DC2504" w:rsidP="005A02B6">
      <w:pPr>
        <w:pStyle w:val="Heading1"/>
        <w:rPr>
          <w:rFonts w:cstheme="minorHAnsi"/>
          <w:lang w:eastAsia="zh-TW"/>
        </w:rPr>
      </w:pPr>
      <w:r w:rsidRPr="00B07A3B">
        <w:rPr>
          <w:rFonts w:cstheme="minorHAnsi"/>
        </w:rPr>
        <w:lastRenderedPageBreak/>
        <w:t>Protocol</w:t>
      </w:r>
      <w:r w:rsidR="0066127A">
        <w:rPr>
          <w:rFonts w:cstheme="minorHAnsi"/>
        </w:rPr>
        <w:t xml:space="preserve"> </w:t>
      </w:r>
      <w:r w:rsidR="00D75084">
        <w:rPr>
          <w:rFonts w:cstheme="minorHAnsi"/>
        </w:rPr>
        <w:t xml:space="preserve"> </w:t>
      </w:r>
    </w:p>
    <w:p w14:paraId="79110505" w14:textId="4F66CB41" w:rsidR="00D75084" w:rsidRPr="003D40E8" w:rsidRDefault="003D40E8" w:rsidP="00FF75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after="240"/>
        <w:ind w:left="86" w:right="86"/>
        <w:rPr>
          <w:rFonts w:eastAsia="Times New Roman" w:cstheme="minorHAnsi"/>
          <w:b/>
        </w:rPr>
      </w:pPr>
      <w:bookmarkStart w:id="3" w:name="_Hlk188263998"/>
      <w:r w:rsidRPr="003D40E8">
        <w:rPr>
          <w:rFonts w:eastAsia="Times New Roman" w:cstheme="minorHAnsi"/>
          <w:b/>
        </w:rPr>
        <w:t xml:space="preserve">Please review this section to make sure that it accurately describes your protocol. Use </w:t>
      </w:r>
      <w:r w:rsidRPr="005B4717">
        <w:rPr>
          <w:rFonts w:eastAsia="Times New Roman" w:cstheme="minorHAnsi"/>
          <w:b/>
          <w:u w:val="single"/>
        </w:rPr>
        <w:t>Track Changes</w:t>
      </w:r>
      <w:r w:rsidRPr="003D40E8">
        <w:rPr>
          <w:rFonts w:eastAsia="Times New Roman" w:cstheme="minorHAnsi"/>
          <w:b/>
        </w:rPr>
        <w:t xml:space="preserve"> when making edits or revisions.</w:t>
      </w:r>
    </w:p>
    <w:bookmarkEnd w:id="3"/>
    <w:p w14:paraId="544F567D" w14:textId="6C90B399" w:rsidR="00D75084" w:rsidRDefault="00D75084" w:rsidP="00FF754B">
      <w:pPr>
        <w:pStyle w:val="ListParagraph"/>
        <w:keepLines/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ind w:left="331" w:right="86" w:hanging="245"/>
        <w:rPr>
          <w:rFonts w:eastAsia="Times New Roman" w:cstheme="minorHAnsi"/>
        </w:rPr>
      </w:pPr>
      <w:r w:rsidRPr="00B5116D">
        <w:rPr>
          <w:rFonts w:eastAsia="Times New Roman" w:cstheme="minorHAnsi"/>
        </w:rPr>
        <w:t xml:space="preserve">The two-digit </w:t>
      </w:r>
      <w:r w:rsidR="00D5169F" w:rsidRPr="00AF3977">
        <w:rPr>
          <w:rFonts w:eastAsia="Times New Roman" w:cstheme="minorHAnsi"/>
          <w:b/>
          <w:bCs/>
        </w:rPr>
        <w:t>steps</w:t>
      </w:r>
      <w:r w:rsidR="00D5169F" w:rsidRPr="00B5116D">
        <w:rPr>
          <w:rFonts w:eastAsia="Times New Roman" w:cstheme="minorHAnsi"/>
        </w:rPr>
        <w:t xml:space="preserve"> </w:t>
      </w:r>
      <w:r w:rsidRPr="00B5116D">
        <w:rPr>
          <w:rFonts w:eastAsia="Times New Roman" w:cstheme="minorHAnsi"/>
        </w:rPr>
        <w:t>(e.g.</w:t>
      </w:r>
      <w:r w:rsidR="00003438">
        <w:rPr>
          <w:rFonts w:eastAsia="Times New Roman" w:cstheme="minorHAnsi"/>
        </w:rPr>
        <w:t>,</w:t>
      </w:r>
      <w:r w:rsidRPr="00B5116D">
        <w:rPr>
          <w:rFonts w:eastAsia="Times New Roman" w:cstheme="minorHAnsi"/>
        </w:rPr>
        <w:t xml:space="preserve"> 2.1., 2.2.) </w:t>
      </w:r>
      <w:r w:rsidR="00D5169F">
        <w:rPr>
          <w:rFonts w:eastAsia="Times New Roman" w:cstheme="minorHAnsi"/>
        </w:rPr>
        <w:t>are the narration</w:t>
      </w:r>
      <w:r w:rsidR="00E04EFB">
        <w:rPr>
          <w:rFonts w:eastAsia="Times New Roman" w:cstheme="minorHAnsi"/>
        </w:rPr>
        <w:t xml:space="preserve">. </w:t>
      </w:r>
      <w:r w:rsidRPr="00B5116D">
        <w:rPr>
          <w:rFonts w:eastAsia="Times New Roman" w:cstheme="minorHAnsi"/>
        </w:rPr>
        <w:t xml:space="preserve"> </w:t>
      </w:r>
      <w:proofErr w:type="spellStart"/>
      <w:r w:rsidR="004C4FAE" w:rsidRPr="004C4FAE">
        <w:rPr>
          <w:rFonts w:eastAsia="Times New Roman" w:cstheme="minorHAnsi"/>
          <w:b/>
          <w:bCs/>
        </w:rPr>
        <w:t>JoVE</w:t>
      </w:r>
      <w:proofErr w:type="spellEnd"/>
      <w:r w:rsidR="004C4FAE" w:rsidRPr="004C4FAE">
        <w:rPr>
          <w:rFonts w:eastAsia="Times New Roman" w:cstheme="minorHAnsi"/>
          <w:b/>
          <w:bCs/>
        </w:rPr>
        <w:t xml:space="preserve"> </w:t>
      </w:r>
      <w:r w:rsidR="003355A8">
        <w:rPr>
          <w:rFonts w:eastAsia="Times New Roman" w:cstheme="minorHAnsi"/>
          <w:b/>
          <w:bCs/>
        </w:rPr>
        <w:t>is responsible for</w:t>
      </w:r>
      <w:r w:rsidR="003355A8" w:rsidRPr="004C4FAE">
        <w:rPr>
          <w:rFonts w:eastAsia="Times New Roman" w:cstheme="minorHAnsi"/>
          <w:b/>
          <w:bCs/>
        </w:rPr>
        <w:t xml:space="preserve"> </w:t>
      </w:r>
      <w:r w:rsidR="004C4FAE" w:rsidRPr="004C4FAE">
        <w:rPr>
          <w:rFonts w:eastAsia="Times New Roman" w:cstheme="minorHAnsi"/>
          <w:b/>
          <w:bCs/>
        </w:rPr>
        <w:t xml:space="preserve">the </w:t>
      </w:r>
      <w:r w:rsidR="004C4FAE">
        <w:rPr>
          <w:rFonts w:eastAsia="Times New Roman" w:cstheme="minorHAnsi"/>
          <w:b/>
          <w:bCs/>
        </w:rPr>
        <w:t>narration</w:t>
      </w:r>
      <w:r w:rsidR="004C4FAE" w:rsidRPr="004C4FAE">
        <w:rPr>
          <w:rFonts w:eastAsia="Times New Roman" w:cstheme="minorHAnsi"/>
          <w:b/>
          <w:bCs/>
        </w:rPr>
        <w:t xml:space="preserve"> </w:t>
      </w:r>
      <w:r w:rsidR="004C4FAE">
        <w:rPr>
          <w:rFonts w:eastAsia="Times New Roman" w:cstheme="minorHAnsi"/>
          <w:b/>
          <w:bCs/>
        </w:rPr>
        <w:t xml:space="preserve">of </w:t>
      </w:r>
      <w:r w:rsidR="003355A8">
        <w:rPr>
          <w:rFonts w:eastAsia="Times New Roman" w:cstheme="minorHAnsi"/>
          <w:b/>
          <w:bCs/>
        </w:rPr>
        <w:t xml:space="preserve">the </w:t>
      </w:r>
      <w:r w:rsidR="004C4FAE">
        <w:rPr>
          <w:rFonts w:eastAsia="Times New Roman" w:cstheme="minorHAnsi"/>
          <w:b/>
          <w:bCs/>
        </w:rPr>
        <w:t>protocol and results</w:t>
      </w:r>
      <w:r w:rsidR="004C4FAE" w:rsidRPr="004C4FAE">
        <w:rPr>
          <w:rFonts w:eastAsia="Times New Roman" w:cstheme="minorHAnsi"/>
          <w:b/>
          <w:bCs/>
        </w:rPr>
        <w:t>.</w:t>
      </w:r>
    </w:p>
    <w:p w14:paraId="3F2C04C2" w14:textId="545310D6" w:rsidR="00E27EF5" w:rsidRPr="005925C3" w:rsidRDefault="00E27EF5" w:rsidP="00FF754B">
      <w:pPr>
        <w:pStyle w:val="ListParagraph"/>
        <w:keepLines/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ind w:left="331" w:right="86" w:hanging="245"/>
        <w:rPr>
          <w:rFonts w:eastAsia="Times New Roman" w:cstheme="minorHAnsi"/>
        </w:rPr>
      </w:pPr>
      <w:r w:rsidRPr="005925C3">
        <w:rPr>
          <w:rFonts w:eastAsia="Times New Roman" w:cstheme="minorHAnsi"/>
          <w:i/>
          <w:color w:val="FF0000"/>
        </w:rPr>
        <w:t>Red italics</w:t>
      </w:r>
      <w:r w:rsidR="00871F2E">
        <w:rPr>
          <w:rFonts w:eastAsia="Times New Roman" w:cstheme="minorHAnsi"/>
          <w:i/>
          <w:color w:val="FF0000"/>
        </w:rPr>
        <w:t xml:space="preserve"> </w:t>
      </w:r>
      <w:r w:rsidRPr="005925C3">
        <w:rPr>
          <w:rFonts w:eastAsia="Times New Roman" w:cstheme="minorHAnsi"/>
        </w:rPr>
        <w:t xml:space="preserve">are pronunciation guides </w:t>
      </w:r>
      <w:r w:rsidR="00A13CC3">
        <w:rPr>
          <w:rFonts w:eastAsia="Times New Roman" w:cstheme="minorHAnsi"/>
        </w:rPr>
        <w:t xml:space="preserve">indicating </w:t>
      </w:r>
      <w:r w:rsidRPr="005925C3">
        <w:rPr>
          <w:rFonts w:eastAsia="Times New Roman" w:cstheme="minorHAnsi"/>
        </w:rPr>
        <w:t xml:space="preserve">how </w:t>
      </w:r>
      <w:r w:rsidR="00D87F73" w:rsidRPr="005925C3">
        <w:rPr>
          <w:rFonts w:eastAsia="Times New Roman" w:cstheme="minorHAnsi"/>
        </w:rPr>
        <w:t>the word</w:t>
      </w:r>
      <w:r w:rsidRPr="005925C3">
        <w:rPr>
          <w:rFonts w:eastAsia="Times New Roman" w:cstheme="minorHAnsi"/>
        </w:rPr>
        <w:t xml:space="preserve"> will be spoken. </w:t>
      </w:r>
    </w:p>
    <w:p w14:paraId="17D18942" w14:textId="77FA27D3" w:rsidR="00D75084" w:rsidRPr="005E27DD" w:rsidRDefault="0003279B" w:rsidP="005E27DD">
      <w:pPr>
        <w:pStyle w:val="ListParagraph"/>
        <w:keepLines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after="240"/>
        <w:ind w:left="331" w:right="86" w:hanging="245"/>
        <w:rPr>
          <w:rFonts w:eastAsia="Times New Roman" w:cstheme="minorHAnsi"/>
        </w:rPr>
      </w:pPr>
      <w:r w:rsidRPr="005925C3">
        <w:rPr>
          <w:rFonts w:eastAsia="Times New Roman" w:cstheme="minorHAnsi"/>
        </w:rPr>
        <w:t>Filming should take no more than 10 minutes per step</w:t>
      </w:r>
      <w:r w:rsidRPr="00B07A3B">
        <w:rPr>
          <w:rFonts w:eastAsia="Times New Roman" w:cstheme="minorHAnsi"/>
        </w:rPr>
        <w:t>. If a step takes more than 10 minutes, prepare the product f</w:t>
      </w:r>
      <w:r w:rsidR="00A13CC3">
        <w:rPr>
          <w:rFonts w:eastAsia="Times New Roman" w:cstheme="minorHAnsi"/>
        </w:rPr>
        <w:t>or</w:t>
      </w:r>
      <w:r w:rsidRPr="00B07A3B">
        <w:rPr>
          <w:rFonts w:eastAsia="Times New Roman" w:cstheme="minorHAnsi"/>
        </w:rPr>
        <w:t xml:space="preserve"> that </w:t>
      </w:r>
      <w:proofErr w:type="gramStart"/>
      <w:r w:rsidRPr="00B07A3B">
        <w:rPr>
          <w:rFonts w:eastAsia="Times New Roman" w:cstheme="minorHAnsi"/>
        </w:rPr>
        <w:t>step in</w:t>
      </w:r>
      <w:proofErr w:type="gramEnd"/>
      <w:r w:rsidRPr="00B07A3B">
        <w:rPr>
          <w:rFonts w:eastAsia="Times New Roman" w:cstheme="minorHAnsi"/>
        </w:rPr>
        <w:t xml:space="preserve"> advance.</w:t>
      </w:r>
    </w:p>
    <w:p w14:paraId="213945EE" w14:textId="4FE64F0F" w:rsidR="00D75084" w:rsidRPr="00985FE6" w:rsidRDefault="00D75084" w:rsidP="003D40E8">
      <w:pPr>
        <w:pStyle w:val="ListParagraph"/>
        <w:keepLines/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after="240" w:line="276" w:lineRule="auto"/>
        <w:ind w:left="331" w:right="86" w:hanging="245"/>
        <w:rPr>
          <w:rFonts w:eastAsia="Times New Roman" w:cstheme="minorHAnsi"/>
        </w:rPr>
      </w:pPr>
      <w:r w:rsidRPr="00B5116D">
        <w:rPr>
          <w:rFonts w:eastAsia="Times New Roman" w:cstheme="minorHAnsi"/>
        </w:rPr>
        <w:t xml:space="preserve">The three-digit </w:t>
      </w:r>
      <w:r w:rsidR="00D5169F" w:rsidRPr="00AF3977">
        <w:rPr>
          <w:rFonts w:eastAsia="Times New Roman" w:cstheme="minorHAnsi"/>
          <w:b/>
          <w:bCs/>
        </w:rPr>
        <w:t>shots</w:t>
      </w:r>
      <w:r w:rsidR="00D5169F">
        <w:rPr>
          <w:rFonts w:eastAsia="Times New Roman" w:cstheme="minorHAnsi"/>
        </w:rPr>
        <w:t xml:space="preserve"> </w:t>
      </w:r>
      <w:r w:rsidRPr="00B5116D">
        <w:rPr>
          <w:rFonts w:eastAsia="Times New Roman" w:cstheme="minorHAnsi"/>
        </w:rPr>
        <w:t xml:space="preserve">(e.g., 2.1.1., 2.2.2.) </w:t>
      </w:r>
      <w:r w:rsidR="00D5169F">
        <w:rPr>
          <w:rFonts w:eastAsia="Times New Roman" w:cstheme="minorHAnsi"/>
        </w:rPr>
        <w:t>are</w:t>
      </w:r>
      <w:r w:rsidR="00D5169F" w:rsidRPr="00B5116D">
        <w:rPr>
          <w:rFonts w:eastAsia="Times New Roman" w:cstheme="minorHAnsi"/>
        </w:rPr>
        <w:t xml:space="preserve"> </w:t>
      </w:r>
      <w:r w:rsidRPr="00D5169F">
        <w:rPr>
          <w:rFonts w:eastAsia="Times New Roman" w:cstheme="minorHAnsi"/>
        </w:rPr>
        <w:t>the</w:t>
      </w:r>
      <w:r w:rsidR="00D5169F" w:rsidRPr="00AF3977">
        <w:rPr>
          <w:rFonts w:eastAsia="Times New Roman" w:cstheme="minorHAnsi"/>
        </w:rPr>
        <w:t xml:space="preserve"> actions</w:t>
      </w:r>
      <w:r w:rsidRPr="00B5116D">
        <w:rPr>
          <w:rFonts w:eastAsia="Times New Roman" w:cstheme="minorHAnsi"/>
        </w:rPr>
        <w:t xml:space="preserve"> that </w:t>
      </w:r>
      <w:r w:rsidR="00E04EFB">
        <w:rPr>
          <w:rFonts w:eastAsia="Times New Roman" w:cstheme="minorHAnsi"/>
        </w:rPr>
        <w:t>the</w:t>
      </w:r>
      <w:r w:rsidRPr="00B5116D">
        <w:rPr>
          <w:rFonts w:eastAsia="Times New Roman" w:cstheme="minorHAnsi"/>
        </w:rPr>
        <w:t xml:space="preserve"> videographer will capture.</w:t>
      </w:r>
      <w:r w:rsidRPr="00985FE6">
        <w:rPr>
          <w:rFonts w:eastAsia="Times New Roman" w:cstheme="minorHAnsi"/>
        </w:rPr>
        <w:t xml:space="preserve"> </w:t>
      </w:r>
    </w:p>
    <w:p w14:paraId="2A467797" w14:textId="77777777" w:rsidR="00992857" w:rsidRPr="00B07A3B" w:rsidRDefault="00992857" w:rsidP="00DC2504">
      <w:pPr>
        <w:rPr>
          <w:rFonts w:cstheme="minorHAnsi"/>
        </w:rPr>
      </w:pPr>
    </w:p>
    <w:p w14:paraId="75DFC648" w14:textId="2F1858FA" w:rsidR="00CE10F2" w:rsidRPr="00623558" w:rsidRDefault="00CD0860" w:rsidP="00A13CC3">
      <w:pPr>
        <w:pStyle w:val="ListParagraph"/>
        <w:numPr>
          <w:ilvl w:val="0"/>
          <w:numId w:val="3"/>
        </w:numPr>
        <w:spacing w:before="120"/>
        <w:contextualSpacing w:val="0"/>
        <w:rPr>
          <w:rFonts w:cstheme="minorHAnsi"/>
          <w:b/>
          <w:bCs/>
        </w:rPr>
      </w:pPr>
      <w:r w:rsidRPr="00CD0860">
        <w:rPr>
          <w:rFonts w:asciiTheme="majorHAnsi" w:hAnsiTheme="majorHAnsi" w:cstheme="majorHAnsi"/>
          <w:b/>
          <w:bCs/>
        </w:rPr>
        <w:t>Retrieving and Importing Protein Structures</w:t>
      </w:r>
    </w:p>
    <w:p w14:paraId="314C5FBA" w14:textId="38B2F869" w:rsidR="00985FE6" w:rsidRDefault="00D7547B" w:rsidP="00985FE6">
      <w:pPr>
        <w:pStyle w:val="ListParagraph"/>
        <w:spacing w:before="120"/>
        <w:ind w:left="360"/>
        <w:contextualSpacing w:val="0"/>
        <w:rPr>
          <w:rFonts w:cstheme="minorHAnsi"/>
        </w:rPr>
      </w:pPr>
      <w:r>
        <w:rPr>
          <w:rFonts w:cstheme="minorHAnsi"/>
          <w:b/>
          <w:bCs/>
        </w:rPr>
        <w:t xml:space="preserve">Demonstrator: </w:t>
      </w:r>
      <w:r w:rsidR="000C4653">
        <w:rPr>
          <w:rFonts w:cstheme="minorHAnsi"/>
        </w:rPr>
        <w:t>Vitalis Mbayo</w:t>
      </w:r>
      <w:r w:rsidR="00FF25E5">
        <w:rPr>
          <w:rFonts w:cstheme="minorHAnsi"/>
        </w:rPr>
        <w:t xml:space="preserve"> </w:t>
      </w:r>
    </w:p>
    <w:p w14:paraId="5B94155B" w14:textId="77777777" w:rsidR="00985FE6" w:rsidRPr="00B07A3B" w:rsidRDefault="00985FE6" w:rsidP="00985FE6">
      <w:pPr>
        <w:widowControl w:val="0"/>
        <w:autoSpaceDE w:val="0"/>
        <w:autoSpaceDN w:val="0"/>
        <w:adjustRightInd w:val="0"/>
        <w:rPr>
          <w:rFonts w:eastAsia="Times New Roman" w:cstheme="minorHAnsi"/>
          <w:color w:val="000000"/>
        </w:rPr>
      </w:pPr>
    </w:p>
    <w:p w14:paraId="5B043E31" w14:textId="6A345D91" w:rsidR="00985FE6" w:rsidRPr="00B07A3B" w:rsidRDefault="000F326F" w:rsidP="00985FE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autoSpaceDE w:val="0"/>
        <w:autoSpaceDN w:val="0"/>
        <w:adjustRightInd w:val="0"/>
        <w:ind w:right="86"/>
        <w:rPr>
          <w:rFonts w:eastAsia="Times New Roman" w:cstheme="minorHAnsi"/>
          <w:color w:val="000000"/>
        </w:rPr>
      </w:pPr>
      <w:r>
        <w:t>If the same person is the demonstrator throughout, mention them once here and remove the "Demonstrator" field from the other sections; if the demonstrator changes, retain the field in the respective sections.</w:t>
      </w:r>
    </w:p>
    <w:p w14:paraId="1EE42691" w14:textId="6C59236E" w:rsidR="00A319BE" w:rsidRDefault="00A319BE" w:rsidP="009F6D8C">
      <w:pPr>
        <w:spacing w:before="120"/>
        <w:rPr>
          <w:rFonts w:cstheme="minorHAnsi"/>
        </w:rPr>
      </w:pPr>
    </w:p>
    <w:p w14:paraId="7E01D67C" w14:textId="139D8C4D" w:rsidR="009F6D8C" w:rsidRPr="009F6D8C" w:rsidRDefault="00B977E9" w:rsidP="009F6D8C">
      <w:pPr>
        <w:pStyle w:val="ListParagraph"/>
        <w:numPr>
          <w:ilvl w:val="1"/>
          <w:numId w:val="3"/>
        </w:numPr>
        <w:spacing w:before="120"/>
        <w:rPr>
          <w:rFonts w:cstheme="minorHAnsi"/>
          <w:lang w:val="en-IN"/>
        </w:rPr>
      </w:pPr>
      <w:r w:rsidRPr="00B977E9">
        <w:rPr>
          <w:rFonts w:cstheme="minorHAnsi"/>
        </w:rPr>
        <w:t xml:space="preserve">To begin, go to the </w:t>
      </w:r>
      <w:r w:rsidRPr="00B977E9">
        <w:rPr>
          <w:rFonts w:cstheme="minorHAnsi"/>
          <w:b/>
          <w:bCs/>
        </w:rPr>
        <w:t>Window</w:t>
      </w:r>
      <w:r w:rsidRPr="00B977E9">
        <w:rPr>
          <w:rFonts w:cstheme="minorHAnsi"/>
        </w:rPr>
        <w:t xml:space="preserve"> icon on the monitor screen and click on it </w:t>
      </w:r>
      <w:r w:rsidRPr="00B977E9">
        <w:rPr>
          <w:rFonts w:cstheme="minorHAnsi"/>
          <w:b/>
          <w:bCs/>
        </w:rPr>
        <w:t>[1]</w:t>
      </w:r>
      <w:r w:rsidRPr="00B977E9">
        <w:rPr>
          <w:rFonts w:cstheme="minorHAnsi"/>
        </w:rPr>
        <w:t xml:space="preserve">. Select </w:t>
      </w:r>
      <w:r w:rsidRPr="00B977E9">
        <w:rPr>
          <w:rFonts w:cstheme="minorHAnsi"/>
          <w:b/>
          <w:bCs/>
        </w:rPr>
        <w:t>All Apps</w:t>
      </w:r>
      <w:r w:rsidRPr="00B977E9">
        <w:rPr>
          <w:rFonts w:cstheme="minorHAnsi"/>
        </w:rPr>
        <w:t xml:space="preserve"> and scroll down to locate the </w:t>
      </w:r>
      <w:r w:rsidRPr="00B977E9">
        <w:rPr>
          <w:rFonts w:cstheme="minorHAnsi"/>
          <w:b/>
          <w:bCs/>
        </w:rPr>
        <w:t>Schrodinger</w:t>
      </w:r>
      <w:r w:rsidRPr="00B977E9">
        <w:rPr>
          <w:rFonts w:cstheme="minorHAnsi"/>
        </w:rPr>
        <w:t xml:space="preserve"> folder. Open the folder and click on the </w:t>
      </w:r>
      <w:r w:rsidRPr="00B977E9">
        <w:rPr>
          <w:rFonts w:cstheme="minorHAnsi"/>
          <w:b/>
          <w:bCs/>
        </w:rPr>
        <w:t>Maestro</w:t>
      </w:r>
      <w:r w:rsidRPr="00B977E9">
        <w:rPr>
          <w:rFonts w:cstheme="minorHAnsi"/>
        </w:rPr>
        <w:t xml:space="preserve"> icon. Select </w:t>
      </w:r>
      <w:r w:rsidRPr="00B977E9">
        <w:rPr>
          <w:rFonts w:cstheme="minorHAnsi"/>
          <w:b/>
          <w:bCs/>
        </w:rPr>
        <w:t>Open</w:t>
      </w:r>
      <w:r w:rsidRPr="00B977E9">
        <w:rPr>
          <w:rFonts w:cstheme="minorHAnsi"/>
        </w:rPr>
        <w:t xml:space="preserve"> to launch the software </w:t>
      </w:r>
      <w:r w:rsidRPr="00B977E9">
        <w:rPr>
          <w:rFonts w:cstheme="minorHAnsi"/>
          <w:b/>
          <w:bCs/>
        </w:rPr>
        <w:t>[</w:t>
      </w:r>
      <w:r>
        <w:rPr>
          <w:rFonts w:cstheme="minorHAnsi"/>
          <w:b/>
          <w:bCs/>
        </w:rPr>
        <w:t>2</w:t>
      </w:r>
      <w:r w:rsidRPr="00B977E9">
        <w:rPr>
          <w:rFonts w:cstheme="minorHAnsi"/>
          <w:b/>
          <w:bCs/>
        </w:rPr>
        <w:t>]</w:t>
      </w:r>
      <w:r w:rsidRPr="00B977E9">
        <w:rPr>
          <w:rFonts w:cstheme="minorHAnsi"/>
        </w:rPr>
        <w:t>.</w:t>
      </w:r>
    </w:p>
    <w:p w14:paraId="4097C0C3" w14:textId="2D7AC4B4" w:rsidR="009F6D8C" w:rsidRDefault="00B977E9" w:rsidP="009F6D8C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 xml:space="preserve">WIDE: Talent sitting in front of a computer screen, moving the cursor to the </w:t>
      </w:r>
      <w:r w:rsidRPr="00B977E9">
        <w:rPr>
          <w:rFonts w:cstheme="minorHAnsi"/>
          <w:b/>
          <w:bCs/>
        </w:rPr>
        <w:t>Window</w:t>
      </w:r>
      <w:r w:rsidRPr="00B977E9">
        <w:rPr>
          <w:rFonts w:cstheme="minorHAnsi"/>
        </w:rPr>
        <w:t xml:space="preserve"> icon</w:t>
      </w:r>
      <w:r>
        <w:rPr>
          <w:rFonts w:cstheme="minorHAnsi"/>
        </w:rPr>
        <w:t xml:space="preserve"> and clicking on it. </w:t>
      </w:r>
      <w:r w:rsidRPr="00B977E9">
        <w:rPr>
          <w:rFonts w:cstheme="minorHAnsi"/>
          <w:i/>
          <w:iCs/>
          <w:color w:val="004F8A"/>
        </w:rPr>
        <w:t>Videographer: Make sure the computer screen is clearly visible in the frame.</w:t>
      </w:r>
      <w:r>
        <w:rPr>
          <w:rFonts w:cstheme="minorHAnsi"/>
          <w:lang w:val="en-IN"/>
        </w:rPr>
        <w:t xml:space="preserve"> </w:t>
      </w:r>
    </w:p>
    <w:p w14:paraId="278E3D99" w14:textId="12CCFE6D" w:rsidR="009F6D8C" w:rsidRPr="00623558" w:rsidRDefault="009F6D8C" w:rsidP="004031EE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 w:rsidRPr="009F6D8C">
        <w:rPr>
          <w:rFonts w:cstheme="minorHAnsi"/>
          <w:lang w:val="en-IN"/>
        </w:rPr>
        <w:t>SCREEN:</w:t>
      </w:r>
      <w:r w:rsidR="00C12B25">
        <w:rPr>
          <w:rFonts w:cstheme="minorHAnsi"/>
          <w:lang w:val="en-IN"/>
        </w:rPr>
        <w:t xml:space="preserve"> </w:t>
      </w:r>
      <w:r w:rsidR="00C12B25" w:rsidRPr="00C12B25">
        <w:rPr>
          <w:rFonts w:cstheme="minorHAnsi"/>
          <w:highlight w:val="yellow"/>
          <w:lang w:val="en-IN"/>
        </w:rPr>
        <w:t>To be provided by authors</w:t>
      </w:r>
      <w:r w:rsidR="00C12B25">
        <w:rPr>
          <w:rFonts w:cstheme="minorHAnsi"/>
          <w:lang w:val="en-IN"/>
        </w:rPr>
        <w:t>:</w:t>
      </w:r>
      <w:r w:rsidRPr="009F6D8C">
        <w:rPr>
          <w:rFonts w:cstheme="minorHAnsi"/>
          <w:lang w:val="en-IN"/>
        </w:rPr>
        <w:t xml:space="preserve"> </w:t>
      </w:r>
      <w:r w:rsidR="00C12B25" w:rsidRPr="00C12B25">
        <w:rPr>
          <w:rFonts w:cstheme="minorHAnsi"/>
          <w:b/>
          <w:bCs/>
        </w:rPr>
        <w:t>All Apps</w:t>
      </w:r>
      <w:r w:rsidR="00C12B25" w:rsidRPr="00C12B25">
        <w:rPr>
          <w:rFonts w:cstheme="minorHAnsi"/>
        </w:rPr>
        <w:t xml:space="preserve"> menu being selected, the list being scrolled to locate the </w:t>
      </w:r>
      <w:r w:rsidR="00C12B25" w:rsidRPr="00C12B25">
        <w:rPr>
          <w:rFonts w:cstheme="minorHAnsi"/>
          <w:b/>
          <w:bCs/>
        </w:rPr>
        <w:t>Schrodinger</w:t>
      </w:r>
      <w:r w:rsidR="00C12B25" w:rsidRPr="00C12B25">
        <w:rPr>
          <w:rFonts w:cstheme="minorHAnsi"/>
        </w:rPr>
        <w:t xml:space="preserve"> folder, the folder being opened, the </w:t>
      </w:r>
      <w:r w:rsidR="00C12B25" w:rsidRPr="00C12B25">
        <w:rPr>
          <w:rFonts w:cstheme="minorHAnsi"/>
          <w:b/>
          <w:bCs/>
        </w:rPr>
        <w:t>Maestro</w:t>
      </w:r>
      <w:r w:rsidR="00C12B25" w:rsidRPr="00C12B25">
        <w:rPr>
          <w:rFonts w:cstheme="minorHAnsi"/>
        </w:rPr>
        <w:t xml:space="preserve"> icon</w:t>
      </w:r>
      <w:r w:rsidR="00C12B25">
        <w:rPr>
          <w:rFonts w:cstheme="minorHAnsi"/>
        </w:rPr>
        <w:t xml:space="preserve"> followed by </w:t>
      </w:r>
      <w:r w:rsidR="00C12B25" w:rsidRPr="00C12B25">
        <w:rPr>
          <w:rFonts w:cstheme="minorHAnsi"/>
          <w:b/>
          <w:bCs/>
        </w:rPr>
        <w:t>Open</w:t>
      </w:r>
      <w:r w:rsidR="00C12B25" w:rsidRPr="00C12B25">
        <w:rPr>
          <w:rFonts w:cstheme="minorHAnsi"/>
        </w:rPr>
        <w:t xml:space="preserve"> being clicked to launch the software</w:t>
      </w:r>
      <w:r w:rsidR="00C12B25">
        <w:rPr>
          <w:rFonts w:cstheme="minorHAnsi"/>
        </w:rPr>
        <w:t>.</w:t>
      </w:r>
    </w:p>
    <w:p w14:paraId="7174968F" w14:textId="202FAB35" w:rsidR="00623558" w:rsidRPr="00623558" w:rsidRDefault="00623558" w:rsidP="00623558">
      <w:pPr>
        <w:spacing w:before="120"/>
        <w:ind w:left="907"/>
        <w:jc w:val="both"/>
        <w:rPr>
          <w:rFonts w:cstheme="minorHAnsi"/>
          <w:lang w:val="en-IN"/>
        </w:rPr>
      </w:pPr>
      <w:r w:rsidRPr="00623558">
        <w:rPr>
          <w:rFonts w:cstheme="minorHAnsi"/>
          <w:shd w:val="clear" w:color="auto" w:fill="FFFF00"/>
          <w:lang w:val="en-IN"/>
        </w:rPr>
        <w:t xml:space="preserve">Authors: </w:t>
      </w:r>
      <w:r w:rsidR="00A63C9F">
        <w:rPr>
          <w:rFonts w:cstheme="minorHAnsi"/>
          <w:shd w:val="clear" w:color="auto" w:fill="FFFF00"/>
          <w:lang w:val="en-IN"/>
        </w:rPr>
        <w:t>For the shots labelled as SCREEN, p</w:t>
      </w:r>
      <w:r w:rsidRPr="00623558">
        <w:rPr>
          <w:rFonts w:cstheme="minorHAnsi"/>
          <w:shd w:val="clear" w:color="auto" w:fill="FFFF00"/>
          <w:lang w:val="en-IN"/>
        </w:rPr>
        <w:t xml:space="preserve">lease create the </w:t>
      </w:r>
      <w:proofErr w:type="spellStart"/>
      <w:r w:rsidRPr="00623558">
        <w:rPr>
          <w:rFonts w:cstheme="minorHAnsi"/>
          <w:shd w:val="clear" w:color="auto" w:fill="FFFF00"/>
          <w:lang w:val="en-IN"/>
        </w:rPr>
        <w:t>screencapture</w:t>
      </w:r>
      <w:proofErr w:type="spellEnd"/>
      <w:r w:rsidRPr="00623558">
        <w:rPr>
          <w:rFonts w:cstheme="minorHAnsi"/>
          <w:shd w:val="clear" w:color="auto" w:fill="FFFF00"/>
          <w:lang w:val="en-IN"/>
        </w:rPr>
        <w:t xml:space="preserve"> videos</w:t>
      </w:r>
      <w:r w:rsidR="00A63C9F">
        <w:rPr>
          <w:rFonts w:cstheme="minorHAnsi"/>
          <w:shd w:val="clear" w:color="auto" w:fill="FFFF00"/>
          <w:lang w:val="en-IN"/>
        </w:rPr>
        <w:t xml:space="preserve"> and a summary</w:t>
      </w:r>
      <w:r w:rsidRPr="00623558">
        <w:rPr>
          <w:rFonts w:cstheme="minorHAnsi"/>
          <w:shd w:val="clear" w:color="auto" w:fill="FFFF00"/>
          <w:lang w:val="en-IN"/>
        </w:rPr>
        <w:t xml:space="preserve"> following our guidelines and upload them to your project page: </w:t>
      </w:r>
      <w:hyperlink r:id="rId11" w:history="1">
        <w:r w:rsidRPr="00623558">
          <w:rPr>
            <w:rStyle w:val="Hyperlink"/>
            <w:rFonts w:cstheme="minorHAnsi"/>
            <w:shd w:val="clear" w:color="auto" w:fill="FFFF00"/>
            <w:lang w:val="en-IN"/>
          </w:rPr>
          <w:t>https://review.jove.com/account/file-uploader?src=20574433</w:t>
        </w:r>
      </w:hyperlink>
      <w:r>
        <w:rPr>
          <w:rFonts w:cstheme="minorHAnsi"/>
          <w:lang w:val="en-IN"/>
        </w:rPr>
        <w:t xml:space="preserve"> </w:t>
      </w:r>
    </w:p>
    <w:p w14:paraId="62AD2394" w14:textId="14167C4B" w:rsidR="00C12B25" w:rsidRPr="00C12B25" w:rsidRDefault="00C12B25" w:rsidP="00C12B25">
      <w:pPr>
        <w:pStyle w:val="ListParagraph"/>
        <w:numPr>
          <w:ilvl w:val="1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To r</w:t>
      </w:r>
      <w:r w:rsidRPr="009F6D8C">
        <w:rPr>
          <w:rFonts w:cstheme="minorHAnsi"/>
          <w:lang w:val="en-IN"/>
        </w:rPr>
        <w:t>etrieve the protein structure</w:t>
      </w:r>
      <w:r>
        <w:rPr>
          <w:rFonts w:cstheme="minorHAnsi"/>
          <w:lang w:val="en-IN"/>
        </w:rPr>
        <w:t>,</w:t>
      </w:r>
      <w:r w:rsidRPr="009F6D8C">
        <w:rPr>
          <w:rFonts w:cstheme="minorHAnsi"/>
          <w:lang w:val="en-IN"/>
        </w:rPr>
        <w:t xml:space="preserve"> </w:t>
      </w:r>
      <w:r>
        <w:rPr>
          <w:rFonts w:cstheme="minorHAnsi"/>
          <w:lang w:val="en-IN"/>
        </w:rPr>
        <w:t>click on</w:t>
      </w:r>
      <w:r w:rsidRPr="009F6D8C">
        <w:rPr>
          <w:rFonts w:cstheme="minorHAnsi"/>
          <w:lang w:val="en-IN"/>
        </w:rPr>
        <w:t xml:space="preserve"> the </w:t>
      </w:r>
      <w:r w:rsidRPr="009F6D8C">
        <w:rPr>
          <w:rFonts w:cstheme="minorHAnsi"/>
          <w:b/>
          <w:bCs/>
          <w:lang w:val="en-IN"/>
        </w:rPr>
        <w:t>File</w:t>
      </w:r>
      <w:r w:rsidRPr="009F6D8C">
        <w:rPr>
          <w:rFonts w:cstheme="minorHAnsi"/>
          <w:lang w:val="en-IN"/>
        </w:rPr>
        <w:t xml:space="preserve"> tab</w:t>
      </w:r>
      <w:r>
        <w:rPr>
          <w:rFonts w:cstheme="minorHAnsi"/>
          <w:lang w:val="en-IN"/>
        </w:rPr>
        <w:t xml:space="preserve"> and </w:t>
      </w:r>
      <w:r w:rsidRPr="009F6D8C">
        <w:rPr>
          <w:rFonts w:cstheme="minorHAnsi"/>
          <w:lang w:val="en-IN"/>
        </w:rPr>
        <w:t xml:space="preserve">select </w:t>
      </w:r>
      <w:r w:rsidRPr="009F6D8C">
        <w:rPr>
          <w:rFonts w:cstheme="minorHAnsi"/>
          <w:b/>
          <w:bCs/>
          <w:lang w:val="en-IN"/>
        </w:rPr>
        <w:t>Get PDB</w:t>
      </w:r>
      <w:r w:rsidRPr="009F6D8C">
        <w:rPr>
          <w:rFonts w:cstheme="minorHAnsi"/>
          <w:lang w:val="en-IN"/>
        </w:rPr>
        <w:t xml:space="preserve"> </w:t>
      </w:r>
      <w:r>
        <w:rPr>
          <w:rFonts w:cstheme="minorHAnsi"/>
          <w:lang w:val="en-IN"/>
        </w:rPr>
        <w:t>f</w:t>
      </w:r>
      <w:r w:rsidRPr="009F6D8C">
        <w:rPr>
          <w:rFonts w:cstheme="minorHAnsi"/>
          <w:lang w:val="en-IN"/>
        </w:rPr>
        <w:t>rom the pop-up menu. Enter the PDB code of choice in the text box</w:t>
      </w:r>
      <w:r>
        <w:rPr>
          <w:rFonts w:cstheme="minorHAnsi"/>
          <w:lang w:val="en-IN"/>
        </w:rPr>
        <w:t xml:space="preserve"> </w:t>
      </w:r>
      <w:r w:rsidRPr="009F6D8C">
        <w:rPr>
          <w:rFonts w:cstheme="minorHAnsi"/>
          <w:lang w:val="en-IN"/>
        </w:rPr>
        <w:t xml:space="preserve">and click the </w:t>
      </w:r>
      <w:r w:rsidRPr="009F6D8C">
        <w:rPr>
          <w:rFonts w:cstheme="minorHAnsi"/>
          <w:b/>
          <w:bCs/>
          <w:lang w:val="en-IN"/>
        </w:rPr>
        <w:t>Download</w:t>
      </w:r>
      <w:r w:rsidRPr="009F6D8C">
        <w:rPr>
          <w:rFonts w:cstheme="minorHAnsi"/>
          <w:lang w:val="en-IN"/>
        </w:rPr>
        <w:t xml:space="preserve"> button </w:t>
      </w:r>
      <w:r w:rsidRPr="009F6D8C">
        <w:rPr>
          <w:rFonts w:cstheme="minorHAnsi"/>
          <w:b/>
          <w:bCs/>
          <w:lang w:val="en-IN"/>
        </w:rPr>
        <w:t>[</w:t>
      </w:r>
      <w:r>
        <w:rPr>
          <w:rFonts w:cstheme="minorHAnsi"/>
          <w:b/>
          <w:bCs/>
          <w:lang w:val="en-IN"/>
        </w:rPr>
        <w:t>1</w:t>
      </w:r>
      <w:r w:rsidRPr="009F6D8C">
        <w:rPr>
          <w:rFonts w:cstheme="minorHAnsi"/>
          <w:b/>
          <w:bCs/>
          <w:lang w:val="en-IN"/>
        </w:rPr>
        <w:t>]</w:t>
      </w:r>
      <w:r w:rsidRPr="009F6D8C">
        <w:rPr>
          <w:rFonts w:cstheme="minorHAnsi"/>
          <w:lang w:val="en-IN"/>
        </w:rPr>
        <w:t xml:space="preserve">. The selected PDB file will appear in the project window </w:t>
      </w:r>
      <w:r w:rsidRPr="009F6D8C">
        <w:rPr>
          <w:rFonts w:cstheme="minorHAnsi"/>
          <w:b/>
          <w:bCs/>
          <w:lang w:val="en-IN"/>
        </w:rPr>
        <w:t>[</w:t>
      </w:r>
      <w:r>
        <w:rPr>
          <w:rFonts w:cstheme="minorHAnsi"/>
          <w:b/>
          <w:bCs/>
          <w:lang w:val="en-IN"/>
        </w:rPr>
        <w:t>2</w:t>
      </w:r>
      <w:r w:rsidRPr="009F6D8C">
        <w:rPr>
          <w:rFonts w:cstheme="minorHAnsi"/>
          <w:b/>
          <w:bCs/>
          <w:lang w:val="en-IN"/>
        </w:rPr>
        <w:t>]</w:t>
      </w:r>
      <w:r>
        <w:rPr>
          <w:rFonts w:cstheme="minorHAnsi"/>
          <w:b/>
          <w:bCs/>
          <w:lang w:val="en-IN"/>
        </w:rPr>
        <w:t>.</w:t>
      </w:r>
    </w:p>
    <w:p w14:paraId="2B397836" w14:textId="510C7EC4" w:rsidR="00C12B25" w:rsidRPr="00C12B25" w:rsidRDefault="00C12B25" w:rsidP="00C12B25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 w:rsidRPr="00C12B25">
        <w:rPr>
          <w:rFonts w:cstheme="minorHAnsi"/>
        </w:rPr>
        <w:t xml:space="preserve">SCREEN: </w:t>
      </w:r>
      <w:r w:rsidR="00AC482C" w:rsidRPr="00C12B25">
        <w:rPr>
          <w:rFonts w:cstheme="minorHAnsi"/>
          <w:highlight w:val="yellow"/>
          <w:lang w:val="en-IN"/>
        </w:rPr>
        <w:t>To be provided by authors</w:t>
      </w:r>
      <w:r w:rsidR="00AC482C">
        <w:rPr>
          <w:rFonts w:cstheme="minorHAnsi"/>
          <w:lang w:val="en-IN"/>
        </w:rPr>
        <w:t xml:space="preserve">: </w:t>
      </w:r>
      <w:r w:rsidRPr="00C12B25">
        <w:rPr>
          <w:rFonts w:cstheme="minorHAnsi"/>
        </w:rPr>
        <w:t xml:space="preserve">The </w:t>
      </w:r>
      <w:r w:rsidRPr="00C12B25">
        <w:rPr>
          <w:rFonts w:cstheme="minorHAnsi"/>
          <w:b/>
          <w:bCs/>
        </w:rPr>
        <w:t>File</w:t>
      </w:r>
      <w:r w:rsidRPr="00C12B25">
        <w:rPr>
          <w:rFonts w:cstheme="minorHAnsi"/>
        </w:rPr>
        <w:t xml:space="preserve"> tab being clicked, the </w:t>
      </w:r>
      <w:r w:rsidRPr="00C12B25">
        <w:rPr>
          <w:rFonts w:cstheme="minorHAnsi"/>
          <w:b/>
          <w:bCs/>
        </w:rPr>
        <w:t>Get PDB</w:t>
      </w:r>
      <w:r w:rsidRPr="00C12B25">
        <w:rPr>
          <w:rFonts w:cstheme="minorHAnsi"/>
        </w:rPr>
        <w:t xml:space="preserve"> option being selected</w:t>
      </w:r>
      <w:r>
        <w:rPr>
          <w:rFonts w:cstheme="minorHAnsi"/>
        </w:rPr>
        <w:t xml:space="preserve"> from the pop-up menu</w:t>
      </w:r>
      <w:r w:rsidRPr="00C12B25">
        <w:rPr>
          <w:rFonts w:cstheme="minorHAnsi"/>
        </w:rPr>
        <w:t xml:space="preserve">, the PDB code being entered in the text box, and the </w:t>
      </w:r>
      <w:r w:rsidRPr="00C12B25">
        <w:rPr>
          <w:rFonts w:cstheme="minorHAnsi"/>
          <w:b/>
          <w:bCs/>
        </w:rPr>
        <w:t>Download</w:t>
      </w:r>
      <w:r w:rsidRPr="00C12B25">
        <w:rPr>
          <w:rFonts w:cstheme="minorHAnsi"/>
        </w:rPr>
        <w:t xml:space="preserve"> button being clicked.</w:t>
      </w:r>
    </w:p>
    <w:p w14:paraId="30703B83" w14:textId="5B7F0814" w:rsidR="00AC482C" w:rsidRPr="00AC482C" w:rsidRDefault="00AC482C" w:rsidP="00AC482C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lastRenderedPageBreak/>
        <w:t xml:space="preserve">SCREEN: </w:t>
      </w:r>
      <w:r w:rsidRPr="00C12B25">
        <w:rPr>
          <w:rFonts w:cstheme="minorHAnsi"/>
          <w:highlight w:val="yellow"/>
          <w:lang w:val="en-IN"/>
        </w:rPr>
        <w:t>To be provided by authors</w:t>
      </w:r>
      <w:r>
        <w:rPr>
          <w:rFonts w:cstheme="minorHAnsi"/>
          <w:lang w:val="en-IN"/>
        </w:rPr>
        <w:t xml:space="preserve">: </w:t>
      </w:r>
      <w:r w:rsidRPr="00AC482C">
        <w:rPr>
          <w:rFonts w:cstheme="minorHAnsi"/>
        </w:rPr>
        <w:t>The downloaded PDB file appearing in the project window</w:t>
      </w:r>
      <w:r>
        <w:rPr>
          <w:rFonts w:cstheme="minorHAnsi"/>
        </w:rPr>
        <w:t>.</w:t>
      </w:r>
    </w:p>
    <w:p w14:paraId="5AB5CD5A" w14:textId="6A7E357C" w:rsidR="004D22ED" w:rsidRDefault="002F33AC" w:rsidP="0050237B">
      <w:pPr>
        <w:pStyle w:val="ListParagraph"/>
        <w:numPr>
          <w:ilvl w:val="1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 xml:space="preserve">Alternatively, </w:t>
      </w:r>
      <w:r w:rsidRPr="009F6D8C">
        <w:rPr>
          <w:rFonts w:cstheme="minorHAnsi"/>
          <w:lang w:val="en-IN"/>
        </w:rPr>
        <w:t xml:space="preserve">download the protein from the </w:t>
      </w:r>
      <w:r w:rsidRPr="009F6D8C">
        <w:rPr>
          <w:rFonts w:cstheme="minorHAnsi"/>
          <w:b/>
          <w:bCs/>
          <w:lang w:val="en-IN"/>
        </w:rPr>
        <w:t>Protein Data Bank</w:t>
      </w:r>
      <w:r w:rsidRPr="009F6D8C">
        <w:rPr>
          <w:rFonts w:cstheme="minorHAnsi"/>
          <w:lang w:val="en-IN"/>
        </w:rPr>
        <w:t xml:space="preserve"> by entering the PDB ID in the search box and clicking </w:t>
      </w:r>
      <w:r w:rsidRPr="009F6D8C">
        <w:rPr>
          <w:rFonts w:cstheme="minorHAnsi"/>
          <w:b/>
          <w:bCs/>
          <w:lang w:val="en-IN"/>
        </w:rPr>
        <w:t>Download</w:t>
      </w:r>
      <w:r w:rsidRPr="009F6D8C">
        <w:rPr>
          <w:rFonts w:cstheme="minorHAnsi"/>
          <w:lang w:val="en-IN"/>
        </w:rPr>
        <w:t xml:space="preserve"> </w:t>
      </w:r>
      <w:r w:rsidRPr="009F6D8C">
        <w:rPr>
          <w:rFonts w:cstheme="minorHAnsi"/>
          <w:b/>
          <w:bCs/>
          <w:lang w:val="en-IN"/>
        </w:rPr>
        <w:t>[1]</w:t>
      </w:r>
      <w:r w:rsidRPr="009F6D8C">
        <w:rPr>
          <w:rFonts w:cstheme="minorHAnsi"/>
          <w:lang w:val="en-IN"/>
        </w:rPr>
        <w:t xml:space="preserve">. In </w:t>
      </w:r>
      <w:r w:rsidRPr="009F6D8C">
        <w:rPr>
          <w:rFonts w:cstheme="minorHAnsi"/>
          <w:b/>
          <w:bCs/>
          <w:lang w:val="en-IN"/>
        </w:rPr>
        <w:t>Maestro</w:t>
      </w:r>
      <w:r w:rsidRPr="009F6D8C">
        <w:rPr>
          <w:rFonts w:cstheme="minorHAnsi"/>
          <w:lang w:val="en-IN"/>
        </w:rPr>
        <w:t xml:space="preserve">, navigate to the </w:t>
      </w:r>
      <w:r w:rsidRPr="009F6D8C">
        <w:rPr>
          <w:rFonts w:cstheme="minorHAnsi"/>
          <w:b/>
          <w:bCs/>
          <w:lang w:val="en-IN"/>
        </w:rPr>
        <w:t>File</w:t>
      </w:r>
      <w:r w:rsidRPr="009F6D8C">
        <w:rPr>
          <w:rFonts w:cstheme="minorHAnsi"/>
          <w:lang w:val="en-IN"/>
        </w:rPr>
        <w:t xml:space="preserve"> tab and select </w:t>
      </w:r>
      <w:r w:rsidRPr="009F6D8C">
        <w:rPr>
          <w:rFonts w:cstheme="minorHAnsi"/>
          <w:b/>
          <w:bCs/>
          <w:lang w:val="en-IN"/>
        </w:rPr>
        <w:t>Import Structures</w:t>
      </w:r>
      <w:r w:rsidRPr="009F6D8C">
        <w:rPr>
          <w:rFonts w:cstheme="minorHAnsi"/>
          <w:lang w:val="en-IN"/>
        </w:rPr>
        <w:t xml:space="preserve"> </w:t>
      </w:r>
      <w:r w:rsidRPr="009F6D8C">
        <w:rPr>
          <w:rFonts w:cstheme="minorHAnsi"/>
          <w:b/>
          <w:bCs/>
          <w:lang w:val="en-IN"/>
        </w:rPr>
        <w:t>[</w:t>
      </w:r>
      <w:r w:rsidR="004D22ED">
        <w:rPr>
          <w:rFonts w:cstheme="minorHAnsi"/>
          <w:b/>
          <w:bCs/>
          <w:lang w:val="en-IN"/>
        </w:rPr>
        <w:t>2</w:t>
      </w:r>
      <w:r w:rsidRPr="009F6D8C">
        <w:rPr>
          <w:rFonts w:cstheme="minorHAnsi"/>
          <w:b/>
          <w:bCs/>
          <w:lang w:val="en-IN"/>
        </w:rPr>
        <w:t>]</w:t>
      </w:r>
      <w:r w:rsidRPr="009F6D8C">
        <w:rPr>
          <w:rFonts w:cstheme="minorHAnsi"/>
          <w:lang w:val="en-IN"/>
        </w:rPr>
        <w:t xml:space="preserve">. In the Import interface, locate the downloaded PDB file and click </w:t>
      </w:r>
      <w:r w:rsidRPr="009F6D8C">
        <w:rPr>
          <w:rFonts w:cstheme="minorHAnsi"/>
          <w:b/>
          <w:bCs/>
          <w:lang w:val="en-IN"/>
        </w:rPr>
        <w:t>Import</w:t>
      </w:r>
      <w:r w:rsidRPr="009F6D8C">
        <w:rPr>
          <w:rFonts w:cstheme="minorHAnsi"/>
          <w:lang w:val="en-IN"/>
        </w:rPr>
        <w:t xml:space="preserve"> </w:t>
      </w:r>
      <w:r w:rsidRPr="009F6D8C">
        <w:rPr>
          <w:rFonts w:cstheme="minorHAnsi"/>
          <w:b/>
          <w:bCs/>
          <w:lang w:val="en-IN"/>
        </w:rPr>
        <w:t>[</w:t>
      </w:r>
      <w:r w:rsidR="004D22ED">
        <w:rPr>
          <w:rFonts w:cstheme="minorHAnsi"/>
          <w:b/>
          <w:bCs/>
          <w:lang w:val="en-IN"/>
        </w:rPr>
        <w:t>3</w:t>
      </w:r>
      <w:r w:rsidRPr="009F6D8C">
        <w:rPr>
          <w:rFonts w:cstheme="minorHAnsi"/>
          <w:b/>
          <w:bCs/>
          <w:lang w:val="en-IN"/>
        </w:rPr>
        <w:t>]</w:t>
      </w:r>
      <w:r w:rsidRPr="009F6D8C">
        <w:rPr>
          <w:rFonts w:cstheme="minorHAnsi"/>
          <w:lang w:val="en-IN"/>
        </w:rPr>
        <w:t>.</w:t>
      </w:r>
    </w:p>
    <w:p w14:paraId="542566B7" w14:textId="18285017" w:rsidR="0050237B" w:rsidRPr="004D22ED" w:rsidRDefault="0050237B" w:rsidP="0050237B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 xml:space="preserve">SCREEN: </w:t>
      </w:r>
      <w:r w:rsidRPr="00C12B25">
        <w:rPr>
          <w:rFonts w:cstheme="minorHAnsi"/>
          <w:highlight w:val="yellow"/>
          <w:lang w:val="en-IN"/>
        </w:rPr>
        <w:t>To be provided by authors</w:t>
      </w:r>
      <w:r>
        <w:rPr>
          <w:rFonts w:cstheme="minorHAnsi"/>
          <w:lang w:val="en-IN"/>
        </w:rPr>
        <w:t xml:space="preserve">: </w:t>
      </w:r>
      <w:r w:rsidRPr="009F6D8C">
        <w:rPr>
          <w:rFonts w:cstheme="minorHAnsi"/>
          <w:b/>
          <w:bCs/>
          <w:lang w:val="en-IN"/>
        </w:rPr>
        <w:t>Protein Data Bank</w:t>
      </w:r>
      <w:r w:rsidRPr="004D22ED">
        <w:rPr>
          <w:rFonts w:cstheme="minorHAnsi"/>
        </w:rPr>
        <w:t xml:space="preserve"> </w:t>
      </w:r>
      <w:r>
        <w:rPr>
          <w:rFonts w:cstheme="minorHAnsi"/>
        </w:rPr>
        <w:t xml:space="preserve">website being opened. </w:t>
      </w:r>
      <w:r w:rsidRPr="004D22ED">
        <w:rPr>
          <w:rFonts w:cstheme="minorHAnsi"/>
        </w:rPr>
        <w:t xml:space="preserve">The PDB ID being entered in the </w:t>
      </w:r>
      <w:r w:rsidRPr="004D22ED">
        <w:rPr>
          <w:rFonts w:cstheme="minorHAnsi"/>
          <w:b/>
          <w:bCs/>
        </w:rPr>
        <w:t>Protein Data Bank</w:t>
      </w:r>
      <w:r w:rsidRPr="004D22ED">
        <w:rPr>
          <w:rFonts w:cstheme="minorHAnsi"/>
        </w:rPr>
        <w:t xml:space="preserve"> search box</w:t>
      </w:r>
      <w:r>
        <w:rPr>
          <w:rFonts w:cstheme="minorHAnsi"/>
        </w:rPr>
        <w:t>,</w:t>
      </w:r>
      <w:r w:rsidRPr="004D22ED">
        <w:rPr>
          <w:rFonts w:cstheme="minorHAnsi"/>
        </w:rPr>
        <w:t xml:space="preserve"> and the </w:t>
      </w:r>
      <w:r w:rsidRPr="004D22ED">
        <w:rPr>
          <w:rFonts w:cstheme="minorHAnsi"/>
          <w:b/>
          <w:bCs/>
        </w:rPr>
        <w:t>Download</w:t>
      </w:r>
      <w:r w:rsidRPr="004D22ED">
        <w:rPr>
          <w:rFonts w:cstheme="minorHAnsi"/>
        </w:rPr>
        <w:t xml:space="preserve"> button being clicked.</w:t>
      </w:r>
    </w:p>
    <w:p w14:paraId="39E2518C" w14:textId="00D1D472" w:rsidR="0050237B" w:rsidRPr="004D22ED" w:rsidRDefault="0050237B" w:rsidP="0050237B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 xml:space="preserve">SCREEN: </w:t>
      </w:r>
      <w:r w:rsidRPr="00C12B25">
        <w:rPr>
          <w:rFonts w:cstheme="minorHAnsi"/>
          <w:highlight w:val="yellow"/>
          <w:lang w:val="en-IN"/>
        </w:rPr>
        <w:t>To be provided by authors</w:t>
      </w:r>
      <w:r>
        <w:rPr>
          <w:rFonts w:cstheme="minorHAnsi"/>
          <w:lang w:val="en-IN"/>
        </w:rPr>
        <w:t xml:space="preserve">: </w:t>
      </w:r>
      <w:r w:rsidRPr="004D22ED">
        <w:rPr>
          <w:rFonts w:cstheme="minorHAnsi"/>
        </w:rPr>
        <w:t xml:space="preserve">The </w:t>
      </w:r>
      <w:r w:rsidRPr="004D22ED">
        <w:rPr>
          <w:rFonts w:cstheme="minorHAnsi"/>
          <w:b/>
          <w:bCs/>
        </w:rPr>
        <w:t>File</w:t>
      </w:r>
      <w:r w:rsidRPr="004D22ED">
        <w:rPr>
          <w:rFonts w:cstheme="minorHAnsi"/>
        </w:rPr>
        <w:t xml:space="preserve"> tab being clicked in </w:t>
      </w:r>
      <w:r w:rsidRPr="004D22ED">
        <w:rPr>
          <w:rFonts w:cstheme="minorHAnsi"/>
          <w:b/>
          <w:bCs/>
        </w:rPr>
        <w:t>Maestro</w:t>
      </w:r>
      <w:r w:rsidRPr="004D22ED">
        <w:rPr>
          <w:rFonts w:cstheme="minorHAnsi"/>
        </w:rPr>
        <w:t xml:space="preserve">, and </w:t>
      </w:r>
      <w:r w:rsidRPr="004D22ED">
        <w:rPr>
          <w:rFonts w:cstheme="minorHAnsi"/>
          <w:b/>
          <w:bCs/>
        </w:rPr>
        <w:t>Import Structures</w:t>
      </w:r>
      <w:r w:rsidRPr="004D22ED">
        <w:rPr>
          <w:rFonts w:cstheme="minorHAnsi"/>
        </w:rPr>
        <w:t xml:space="preserve"> being selected.</w:t>
      </w:r>
      <w:r>
        <w:rPr>
          <w:rFonts w:cstheme="minorHAnsi"/>
        </w:rPr>
        <w:t xml:space="preserve"> </w:t>
      </w:r>
    </w:p>
    <w:p w14:paraId="418D685B" w14:textId="669A79FA" w:rsidR="0050237B" w:rsidRDefault="0050237B" w:rsidP="0050237B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 xml:space="preserve">SCREEN: </w:t>
      </w:r>
      <w:r w:rsidRPr="00C12B25">
        <w:rPr>
          <w:rFonts w:cstheme="minorHAnsi"/>
          <w:highlight w:val="yellow"/>
          <w:lang w:val="en-IN"/>
        </w:rPr>
        <w:t>To be provided by authors</w:t>
      </w:r>
      <w:r>
        <w:rPr>
          <w:rFonts w:cstheme="minorHAnsi"/>
          <w:lang w:val="en-IN"/>
        </w:rPr>
        <w:t>:</w:t>
      </w:r>
      <w:r w:rsidRPr="009F6D8C">
        <w:rPr>
          <w:rFonts w:cstheme="minorHAnsi"/>
          <w:lang w:val="en-IN"/>
        </w:rPr>
        <w:t xml:space="preserve"> </w:t>
      </w:r>
      <w:r>
        <w:rPr>
          <w:rFonts w:cstheme="minorHAnsi"/>
          <w:lang w:val="en-IN"/>
        </w:rPr>
        <w:t>T</w:t>
      </w:r>
      <w:r w:rsidRPr="004D22ED">
        <w:rPr>
          <w:rFonts w:cstheme="minorHAnsi"/>
        </w:rPr>
        <w:t xml:space="preserve">he downloaded PDB file </w:t>
      </w:r>
      <w:proofErr w:type="gramStart"/>
      <w:r w:rsidRPr="004D22ED">
        <w:rPr>
          <w:rFonts w:cstheme="minorHAnsi"/>
        </w:rPr>
        <w:t>being located in</w:t>
      </w:r>
      <w:proofErr w:type="gramEnd"/>
      <w:r w:rsidRPr="004D22ED">
        <w:rPr>
          <w:rFonts w:cstheme="minorHAnsi"/>
        </w:rPr>
        <w:t xml:space="preserve"> the </w:t>
      </w:r>
      <w:r w:rsidRPr="004D22ED">
        <w:rPr>
          <w:rFonts w:cstheme="minorHAnsi"/>
          <w:b/>
          <w:bCs/>
        </w:rPr>
        <w:t>Import</w:t>
      </w:r>
      <w:r w:rsidRPr="004D22ED">
        <w:rPr>
          <w:rFonts w:cstheme="minorHAnsi"/>
        </w:rPr>
        <w:t xml:space="preserve"> interface and the </w:t>
      </w:r>
      <w:r w:rsidRPr="004D22ED">
        <w:rPr>
          <w:rFonts w:cstheme="minorHAnsi"/>
          <w:b/>
          <w:bCs/>
        </w:rPr>
        <w:t>Import</w:t>
      </w:r>
      <w:r w:rsidRPr="004D22ED">
        <w:rPr>
          <w:rFonts w:cstheme="minorHAnsi"/>
        </w:rPr>
        <w:t xml:space="preserve"> button being clicked</w:t>
      </w:r>
    </w:p>
    <w:p w14:paraId="74745EEE" w14:textId="53B06D74" w:rsidR="0050237B" w:rsidRPr="0050237B" w:rsidRDefault="0050237B" w:rsidP="0050237B">
      <w:pPr>
        <w:pStyle w:val="ListParagraph"/>
        <w:numPr>
          <w:ilvl w:val="1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 xml:space="preserve">Now, select </w:t>
      </w:r>
      <w:r w:rsidRPr="009F6D8C">
        <w:rPr>
          <w:rFonts w:cstheme="minorHAnsi"/>
          <w:lang w:val="en-IN"/>
        </w:rPr>
        <w:t>the protein</w:t>
      </w:r>
      <w:r>
        <w:rPr>
          <w:rFonts w:cstheme="minorHAnsi"/>
          <w:lang w:val="en-IN"/>
        </w:rPr>
        <w:t xml:space="preserve"> structure</w:t>
      </w:r>
      <w:r w:rsidRPr="009F6D8C">
        <w:rPr>
          <w:rFonts w:cstheme="minorHAnsi"/>
          <w:lang w:val="en-IN"/>
        </w:rPr>
        <w:t xml:space="preserve"> and right-click on it </w:t>
      </w:r>
      <w:r w:rsidRPr="009F6D8C">
        <w:rPr>
          <w:rFonts w:cstheme="minorHAnsi"/>
          <w:b/>
          <w:bCs/>
          <w:lang w:val="en-IN"/>
        </w:rPr>
        <w:t>[1]</w:t>
      </w:r>
      <w:r w:rsidRPr="009F6D8C">
        <w:rPr>
          <w:rFonts w:cstheme="minorHAnsi"/>
          <w:lang w:val="en-IN"/>
        </w:rPr>
        <w:t xml:space="preserve">. </w:t>
      </w:r>
      <w:r w:rsidRPr="0050237B">
        <w:rPr>
          <w:rFonts w:cstheme="minorHAnsi"/>
        </w:rPr>
        <w:t xml:space="preserve">Select </w:t>
      </w:r>
      <w:ins w:id="4" w:author="VITALIS MBAYO" w:date="2025-02-22T12:21:00Z" w16du:dateUtc="2025-02-22T10:21:00Z">
        <w:r w:rsidR="00607F23">
          <w:rPr>
            <w:rFonts w:cstheme="minorHAnsi"/>
          </w:rPr>
          <w:t>the prepared protein</w:t>
        </w:r>
      </w:ins>
      <w:ins w:id="5" w:author="VITALIS MBAYO" w:date="2025-02-22T12:22:00Z" w16du:dateUtc="2025-02-22T10:22:00Z">
        <w:r w:rsidR="00F00D59">
          <w:rPr>
            <w:rFonts w:cstheme="minorHAnsi"/>
          </w:rPr>
          <w:t>, right-click the mouse button, choose the Split option</w:t>
        </w:r>
        <w:r w:rsidR="00B10B1F">
          <w:rPr>
            <w:rFonts w:cstheme="minorHAnsi"/>
          </w:rPr>
          <w:t xml:space="preserve"> an</w:t>
        </w:r>
      </w:ins>
      <w:ins w:id="6" w:author="VITALIS MBAYO" w:date="2025-02-22T12:23:00Z" w16du:dateUtc="2025-02-22T10:23:00Z">
        <w:r w:rsidR="00B10B1F">
          <w:rPr>
            <w:rFonts w:cstheme="minorHAnsi"/>
          </w:rPr>
          <w:t xml:space="preserve">d </w:t>
        </w:r>
      </w:ins>
      <w:ins w:id="7" w:author="VITALIS MBAYO" w:date="2025-02-22T12:22:00Z" w16du:dateUtc="2025-02-22T10:22:00Z">
        <w:r w:rsidR="00F00D59">
          <w:rPr>
            <w:rFonts w:cstheme="minorHAnsi"/>
          </w:rPr>
          <w:t xml:space="preserve"> </w:t>
        </w:r>
      </w:ins>
      <w:del w:id="8" w:author="VITALIS MBAYO" w:date="2025-02-22T12:22:00Z" w16du:dateUtc="2025-02-22T10:22:00Z">
        <w:r w:rsidRPr="0050237B" w:rsidDel="00F00D59">
          <w:rPr>
            <w:rFonts w:cstheme="minorHAnsi"/>
            <w:b/>
            <w:bCs/>
          </w:rPr>
          <w:delText>Split Ligand</w:delText>
        </w:r>
      </w:del>
      <w:del w:id="9" w:author="VITALIS MBAYO" w:date="2025-02-22T12:23:00Z" w16du:dateUtc="2025-02-22T10:23:00Z">
        <w:r w:rsidRPr="0050237B" w:rsidDel="00757139">
          <w:rPr>
            <w:rFonts w:cstheme="minorHAnsi"/>
            <w:b/>
            <w:bCs/>
          </w:rPr>
          <w:delText xml:space="preserve"> </w:delText>
        </w:r>
        <w:r w:rsidRPr="0050237B" w:rsidDel="00757139">
          <w:rPr>
            <w:rFonts w:cstheme="minorHAnsi"/>
          </w:rPr>
          <w:delText xml:space="preserve">and choose the option to </w:delText>
        </w:r>
      </w:del>
      <w:r w:rsidRPr="0050237B">
        <w:rPr>
          <w:rFonts w:cstheme="minorHAnsi"/>
        </w:rPr>
        <w:t xml:space="preserve">split into ligands, water, and other </w:t>
      </w:r>
      <w:del w:id="10" w:author="VITALIS MBAYO" w:date="2025-02-22T12:24:00Z" w16du:dateUtc="2025-02-22T10:24:00Z">
        <w:r w:rsidRPr="0050237B" w:rsidDel="00602F3C">
          <w:rPr>
            <w:rFonts w:cstheme="minorHAnsi"/>
          </w:rPr>
          <w:delText>components</w:delText>
        </w:r>
      </w:del>
      <w:r>
        <w:rPr>
          <w:rFonts w:cstheme="minorHAnsi"/>
        </w:rPr>
        <w:t xml:space="preserve"> </w:t>
      </w:r>
      <w:r w:rsidRPr="009F6D8C">
        <w:rPr>
          <w:rFonts w:cstheme="minorHAnsi"/>
          <w:b/>
          <w:bCs/>
          <w:lang w:val="en-IN"/>
        </w:rPr>
        <w:t>[</w:t>
      </w:r>
      <w:r>
        <w:rPr>
          <w:rFonts w:cstheme="minorHAnsi"/>
          <w:b/>
          <w:bCs/>
          <w:lang w:val="en-IN"/>
        </w:rPr>
        <w:t>2</w:t>
      </w:r>
      <w:r w:rsidRPr="009F6D8C">
        <w:rPr>
          <w:rFonts w:cstheme="minorHAnsi"/>
          <w:b/>
          <w:bCs/>
          <w:lang w:val="en-IN"/>
        </w:rPr>
        <w:t>]</w:t>
      </w:r>
      <w:r w:rsidRPr="0050237B">
        <w:rPr>
          <w:rFonts w:cstheme="minorHAnsi"/>
        </w:rPr>
        <w:t>.</w:t>
      </w:r>
    </w:p>
    <w:p w14:paraId="763A5CB8" w14:textId="21844D2E" w:rsidR="0050237B" w:rsidRPr="0050237B" w:rsidRDefault="0050237B" w:rsidP="0050237B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 w:rsidRPr="0050237B">
        <w:rPr>
          <w:rFonts w:cstheme="minorHAnsi"/>
        </w:rPr>
        <w:t>SCREEN:</w:t>
      </w:r>
      <w:r>
        <w:rPr>
          <w:rFonts w:cstheme="minorHAnsi"/>
        </w:rPr>
        <w:t xml:space="preserve"> </w:t>
      </w:r>
      <w:r w:rsidRPr="00C12B25">
        <w:rPr>
          <w:rFonts w:cstheme="minorHAnsi"/>
          <w:highlight w:val="yellow"/>
          <w:lang w:val="en-IN"/>
        </w:rPr>
        <w:t>To be provided by authors</w:t>
      </w:r>
      <w:r>
        <w:rPr>
          <w:rFonts w:cstheme="minorHAnsi"/>
          <w:lang w:val="en-IN"/>
        </w:rPr>
        <w:t>:</w:t>
      </w:r>
      <w:r w:rsidRPr="0050237B">
        <w:rPr>
          <w:rFonts w:cstheme="minorHAnsi"/>
        </w:rPr>
        <w:t xml:space="preserve"> The protein structure being selected and </w:t>
      </w:r>
      <w:proofErr w:type="gramStart"/>
      <w:r w:rsidRPr="0050237B">
        <w:rPr>
          <w:rFonts w:cstheme="minorHAnsi"/>
        </w:rPr>
        <w:t>right-clicked</w:t>
      </w:r>
      <w:proofErr w:type="gramEnd"/>
      <w:r w:rsidRPr="0050237B">
        <w:rPr>
          <w:rFonts w:cstheme="minorHAnsi"/>
        </w:rPr>
        <w:t>.</w:t>
      </w:r>
    </w:p>
    <w:p w14:paraId="4B1873A6" w14:textId="1FB1CA5E" w:rsidR="009F6D8C" w:rsidRPr="0050237B" w:rsidRDefault="0050237B" w:rsidP="0050237B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 w:rsidRPr="0050237B">
        <w:rPr>
          <w:rFonts w:cstheme="minorHAnsi"/>
        </w:rPr>
        <w:t>SCREEN:</w:t>
      </w:r>
      <w:r>
        <w:rPr>
          <w:rFonts w:cstheme="minorHAnsi"/>
        </w:rPr>
        <w:t xml:space="preserve"> </w:t>
      </w:r>
      <w:r w:rsidRPr="00C12B25">
        <w:rPr>
          <w:rFonts w:cstheme="minorHAnsi"/>
          <w:highlight w:val="yellow"/>
          <w:lang w:val="en-IN"/>
        </w:rPr>
        <w:t>To be provided by authors</w:t>
      </w:r>
      <w:r>
        <w:rPr>
          <w:rFonts w:cstheme="minorHAnsi"/>
          <w:lang w:val="en-IN"/>
        </w:rPr>
        <w:t>:</w:t>
      </w:r>
      <w:r w:rsidRPr="009F6D8C">
        <w:rPr>
          <w:rFonts w:cstheme="minorHAnsi"/>
          <w:lang w:val="en-IN"/>
        </w:rPr>
        <w:t xml:space="preserve"> </w:t>
      </w:r>
      <w:r w:rsidRPr="0050237B">
        <w:rPr>
          <w:rFonts w:cstheme="minorHAnsi"/>
        </w:rPr>
        <w:t xml:space="preserve">The </w:t>
      </w:r>
      <w:r w:rsidRPr="0050237B">
        <w:rPr>
          <w:rFonts w:cstheme="minorHAnsi"/>
          <w:b/>
          <w:bCs/>
        </w:rPr>
        <w:t>Split Ligand</w:t>
      </w:r>
      <w:r w:rsidRPr="0050237B">
        <w:rPr>
          <w:rFonts w:cstheme="minorHAnsi"/>
        </w:rPr>
        <w:t xml:space="preserve"> option being selected, followed by choosing the option to split into ligands, water, and other components.</w:t>
      </w:r>
    </w:p>
    <w:p w14:paraId="476A4176" w14:textId="77777777" w:rsidR="000F326F" w:rsidRDefault="000F326F" w:rsidP="000F326F">
      <w:pPr>
        <w:pStyle w:val="ListParagraph"/>
        <w:spacing w:before="120"/>
        <w:ind w:left="1627"/>
        <w:contextualSpacing w:val="0"/>
        <w:rPr>
          <w:rFonts w:cstheme="minorHAnsi"/>
        </w:rPr>
      </w:pPr>
    </w:p>
    <w:p w14:paraId="7C88FEA8" w14:textId="7BBB0416" w:rsidR="000F326F" w:rsidRPr="0050237B" w:rsidRDefault="0050237B" w:rsidP="000F326F">
      <w:pPr>
        <w:pStyle w:val="ListParagraph"/>
        <w:numPr>
          <w:ilvl w:val="0"/>
          <w:numId w:val="3"/>
        </w:numPr>
        <w:spacing w:before="120"/>
        <w:contextualSpacing w:val="0"/>
        <w:rPr>
          <w:rFonts w:cstheme="minorHAnsi"/>
          <w:b/>
          <w:bCs/>
        </w:rPr>
      </w:pPr>
      <w:r w:rsidRPr="0050237B">
        <w:rPr>
          <w:rFonts w:asciiTheme="majorHAnsi" w:hAnsiTheme="majorHAnsi" w:cstheme="majorHAnsi"/>
          <w:b/>
          <w:bCs/>
        </w:rPr>
        <w:t xml:space="preserve">Ligand </w:t>
      </w:r>
      <w:r>
        <w:rPr>
          <w:rFonts w:asciiTheme="majorHAnsi" w:hAnsiTheme="majorHAnsi" w:cstheme="majorHAnsi"/>
          <w:b/>
          <w:bCs/>
        </w:rPr>
        <w:t>P</w:t>
      </w:r>
      <w:r w:rsidRPr="0050237B">
        <w:rPr>
          <w:rFonts w:asciiTheme="majorHAnsi" w:hAnsiTheme="majorHAnsi" w:cstheme="majorHAnsi"/>
          <w:b/>
          <w:bCs/>
        </w:rPr>
        <w:t>reparation</w:t>
      </w:r>
    </w:p>
    <w:p w14:paraId="2E9E5DCE" w14:textId="70A62D91" w:rsidR="000F326F" w:rsidRDefault="000F326F" w:rsidP="000F326F">
      <w:pPr>
        <w:pStyle w:val="ListParagraph"/>
        <w:spacing w:before="120"/>
        <w:ind w:left="360"/>
        <w:contextualSpacing w:val="0"/>
        <w:rPr>
          <w:rFonts w:cstheme="minorHAnsi"/>
        </w:rPr>
      </w:pPr>
      <w:r>
        <w:rPr>
          <w:rFonts w:cstheme="minorHAnsi"/>
          <w:b/>
          <w:bCs/>
        </w:rPr>
        <w:t xml:space="preserve">Demonstrator: </w:t>
      </w:r>
      <w:r w:rsidR="00E70957">
        <w:rPr>
          <w:rFonts w:cstheme="minorHAnsi"/>
        </w:rPr>
        <w:t>Vitalis Mbayo</w:t>
      </w:r>
      <w:r>
        <w:rPr>
          <w:rFonts w:cstheme="minorHAnsi"/>
        </w:rPr>
        <w:t xml:space="preserve"> </w:t>
      </w:r>
    </w:p>
    <w:p w14:paraId="0C817B89" w14:textId="77777777" w:rsidR="000F326F" w:rsidRPr="00B07A3B" w:rsidRDefault="000F326F" w:rsidP="000F326F">
      <w:pPr>
        <w:widowControl w:val="0"/>
        <w:autoSpaceDE w:val="0"/>
        <w:autoSpaceDN w:val="0"/>
        <w:adjustRightInd w:val="0"/>
        <w:rPr>
          <w:rFonts w:eastAsia="Times New Roman" w:cstheme="minorHAnsi"/>
          <w:color w:val="000000"/>
        </w:rPr>
      </w:pPr>
    </w:p>
    <w:p w14:paraId="37D1C809" w14:textId="13818984" w:rsidR="000C68AC" w:rsidRDefault="00962C97" w:rsidP="000C68AC">
      <w:pPr>
        <w:pStyle w:val="ListParagraph"/>
        <w:numPr>
          <w:ilvl w:val="1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 xml:space="preserve">Open the </w:t>
      </w:r>
      <w:r w:rsidRPr="00962C97">
        <w:rPr>
          <w:rFonts w:cstheme="minorHAnsi"/>
          <w:b/>
          <w:bCs/>
          <w:lang w:val="en-IN"/>
        </w:rPr>
        <w:t>PubChem</w:t>
      </w:r>
      <w:r>
        <w:rPr>
          <w:rFonts w:cstheme="minorHAnsi"/>
          <w:lang w:val="en-IN"/>
        </w:rPr>
        <w:t xml:space="preserve"> database</w:t>
      </w:r>
      <w:r w:rsidR="000C68AC" w:rsidRPr="000C68AC">
        <w:rPr>
          <w:rFonts w:cstheme="minorHAnsi"/>
          <w:lang w:val="en-IN"/>
        </w:rPr>
        <w:t xml:space="preserve"> </w:t>
      </w:r>
      <w:r>
        <w:rPr>
          <w:rFonts w:cstheme="minorHAnsi"/>
          <w:lang w:val="en-IN"/>
        </w:rPr>
        <w:t>and</w:t>
      </w:r>
      <w:r w:rsidR="000C68AC" w:rsidRPr="000C68AC">
        <w:rPr>
          <w:rFonts w:cstheme="minorHAnsi"/>
          <w:lang w:val="en-IN"/>
        </w:rPr>
        <w:t xml:space="preserve"> typ</w:t>
      </w:r>
      <w:r>
        <w:rPr>
          <w:rFonts w:cstheme="minorHAnsi"/>
          <w:lang w:val="en-IN"/>
        </w:rPr>
        <w:t>e</w:t>
      </w:r>
      <w:r w:rsidR="000C68AC" w:rsidRPr="000C68AC">
        <w:rPr>
          <w:rFonts w:cstheme="minorHAnsi"/>
          <w:lang w:val="en-IN"/>
        </w:rPr>
        <w:t xml:space="preserve"> the compound name in the search bar</w:t>
      </w:r>
      <w:r>
        <w:rPr>
          <w:rFonts w:cstheme="minorHAnsi"/>
          <w:lang w:val="en-IN"/>
        </w:rPr>
        <w:t xml:space="preserve"> to download the chemical compound</w:t>
      </w:r>
      <w:r w:rsidR="000C68AC" w:rsidRPr="000C68AC">
        <w:rPr>
          <w:rFonts w:cstheme="minorHAnsi"/>
          <w:lang w:val="en-IN"/>
        </w:rPr>
        <w:t xml:space="preserve"> </w:t>
      </w:r>
      <w:r w:rsidR="000C68AC" w:rsidRPr="000C68AC">
        <w:rPr>
          <w:rFonts w:cstheme="minorHAnsi"/>
          <w:b/>
          <w:bCs/>
          <w:lang w:val="en-IN"/>
        </w:rPr>
        <w:t>[1]</w:t>
      </w:r>
      <w:r w:rsidR="000C68AC" w:rsidRPr="000C68AC">
        <w:rPr>
          <w:rFonts w:cstheme="minorHAnsi"/>
          <w:lang w:val="en-IN"/>
        </w:rPr>
        <w:t xml:space="preserve">. Review the available structures and select </w:t>
      </w:r>
      <w:r w:rsidR="000C68AC" w:rsidRPr="000C68AC">
        <w:rPr>
          <w:rFonts w:cstheme="minorHAnsi"/>
          <w:b/>
          <w:bCs/>
          <w:lang w:val="en-IN"/>
        </w:rPr>
        <w:t>3D structures</w:t>
      </w:r>
      <w:r w:rsidR="000C68AC" w:rsidRPr="000C68AC">
        <w:rPr>
          <w:rFonts w:cstheme="minorHAnsi"/>
          <w:lang w:val="en-IN"/>
        </w:rPr>
        <w:t xml:space="preserve"> </w:t>
      </w:r>
      <w:r w:rsidR="000C68AC" w:rsidRPr="000C68AC">
        <w:rPr>
          <w:rFonts w:cstheme="minorHAnsi"/>
          <w:b/>
          <w:bCs/>
          <w:lang w:val="en-IN"/>
        </w:rPr>
        <w:t>[2]</w:t>
      </w:r>
      <w:r w:rsidR="000C68AC" w:rsidRPr="000C68AC">
        <w:rPr>
          <w:rFonts w:cstheme="minorHAnsi"/>
          <w:lang w:val="en-IN"/>
        </w:rPr>
        <w:t xml:space="preserve">. Click </w:t>
      </w:r>
      <w:r w:rsidR="000C68AC" w:rsidRPr="000C68AC">
        <w:rPr>
          <w:rFonts w:cstheme="minorHAnsi"/>
          <w:b/>
          <w:bCs/>
          <w:lang w:val="en-IN"/>
        </w:rPr>
        <w:t>Download</w:t>
      </w:r>
      <w:r w:rsidR="000C68AC" w:rsidRPr="000C68AC">
        <w:rPr>
          <w:rFonts w:cstheme="minorHAnsi"/>
          <w:lang w:val="en-IN"/>
        </w:rPr>
        <w:t xml:space="preserve"> to save the structure coordinates as a </w:t>
      </w:r>
      <w:r w:rsidR="000C68AC" w:rsidRPr="000C68AC">
        <w:rPr>
          <w:rFonts w:cstheme="minorHAnsi"/>
          <w:b/>
          <w:bCs/>
          <w:lang w:val="en-IN"/>
        </w:rPr>
        <w:t>Structured Data File</w:t>
      </w:r>
      <w:r w:rsidR="000C68AC" w:rsidRPr="000C68AC">
        <w:rPr>
          <w:rFonts w:cstheme="minorHAnsi"/>
          <w:lang w:val="en-IN"/>
        </w:rPr>
        <w:t xml:space="preserve"> </w:t>
      </w:r>
      <w:r w:rsidR="00294FA8">
        <w:rPr>
          <w:rFonts w:cstheme="minorHAnsi"/>
          <w:lang w:val="en-IN"/>
        </w:rPr>
        <w:t xml:space="preserve">or SDF </w:t>
      </w:r>
      <w:r w:rsidR="00294FA8" w:rsidRPr="00CD0860">
        <w:rPr>
          <w:rFonts w:cstheme="minorHAnsi"/>
          <w:i/>
          <w:iCs/>
          <w:color w:val="FF0000"/>
          <w:lang w:val="en-IN"/>
        </w:rPr>
        <w:t>(S-D-F)</w:t>
      </w:r>
      <w:r w:rsidR="00294FA8">
        <w:rPr>
          <w:rFonts w:cstheme="minorHAnsi"/>
          <w:lang w:val="en-IN"/>
        </w:rPr>
        <w:t xml:space="preserve"> </w:t>
      </w:r>
      <w:r w:rsidR="000C68AC" w:rsidRPr="000C68AC">
        <w:rPr>
          <w:rFonts w:cstheme="minorHAnsi"/>
          <w:b/>
          <w:bCs/>
          <w:lang w:val="en-IN"/>
        </w:rPr>
        <w:t>[3</w:t>
      </w:r>
      <w:r w:rsidR="00967FCE">
        <w:rPr>
          <w:rFonts w:cstheme="minorHAnsi"/>
          <w:b/>
          <w:bCs/>
          <w:lang w:val="en-IN"/>
        </w:rPr>
        <w:t>-TXT</w:t>
      </w:r>
      <w:r w:rsidR="000C68AC" w:rsidRPr="000C68AC">
        <w:rPr>
          <w:rFonts w:cstheme="minorHAnsi"/>
          <w:b/>
          <w:bCs/>
          <w:lang w:val="en-IN"/>
        </w:rPr>
        <w:t>]</w:t>
      </w:r>
      <w:r w:rsidR="000C68AC" w:rsidRPr="000C68AC">
        <w:rPr>
          <w:rFonts w:cstheme="minorHAnsi"/>
          <w:lang w:val="en-IN"/>
        </w:rPr>
        <w:t>.</w:t>
      </w:r>
    </w:p>
    <w:p w14:paraId="7471F1DE" w14:textId="5C1103E1" w:rsidR="000C68AC" w:rsidRDefault="000C68AC" w:rsidP="000C68AC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</w:t>
      </w:r>
      <w:r w:rsidR="00962C97">
        <w:rPr>
          <w:rFonts w:cstheme="minorHAnsi"/>
          <w:lang w:val="en-IN"/>
        </w:rPr>
        <w:t>CREEN:</w:t>
      </w:r>
      <w:r w:rsidR="00E07F5E">
        <w:rPr>
          <w:rFonts w:cstheme="minorHAnsi"/>
          <w:lang w:val="en-IN"/>
        </w:rPr>
        <w:t xml:space="preserve"> </w:t>
      </w:r>
      <w:r w:rsidR="00E07F5E" w:rsidRPr="00C12B25">
        <w:rPr>
          <w:rFonts w:cstheme="minorHAnsi"/>
          <w:highlight w:val="yellow"/>
          <w:lang w:val="en-IN"/>
        </w:rPr>
        <w:t>To be provided by authors</w:t>
      </w:r>
      <w:r w:rsidR="00E07F5E">
        <w:rPr>
          <w:rFonts w:cstheme="minorHAnsi"/>
          <w:lang w:val="en-IN"/>
        </w:rPr>
        <w:t>:</w:t>
      </w:r>
      <w:r w:rsidR="00962C97">
        <w:rPr>
          <w:rFonts w:cstheme="minorHAnsi"/>
          <w:lang w:val="en-IN"/>
        </w:rPr>
        <w:t xml:space="preserve"> The </w:t>
      </w:r>
      <w:r w:rsidR="00962C97" w:rsidRPr="00962C97">
        <w:rPr>
          <w:rFonts w:cstheme="minorHAnsi"/>
          <w:b/>
          <w:bCs/>
          <w:lang w:val="en-IN"/>
        </w:rPr>
        <w:t>PubChem</w:t>
      </w:r>
      <w:r w:rsidR="00962C97">
        <w:rPr>
          <w:rFonts w:cstheme="minorHAnsi"/>
          <w:lang w:val="en-IN"/>
        </w:rPr>
        <w:t xml:space="preserve"> database being opened.</w:t>
      </w:r>
      <w:r w:rsidR="00962C97" w:rsidRPr="000C68AC">
        <w:rPr>
          <w:rFonts w:cstheme="minorHAnsi"/>
          <w:lang w:val="en-IN"/>
        </w:rPr>
        <w:t xml:space="preserve"> The compound name being entered in the </w:t>
      </w:r>
      <w:r w:rsidR="00962C97" w:rsidRPr="000C68AC">
        <w:rPr>
          <w:rFonts w:cstheme="minorHAnsi"/>
          <w:b/>
          <w:bCs/>
          <w:lang w:val="en-IN"/>
        </w:rPr>
        <w:t>PubChem</w:t>
      </w:r>
      <w:r w:rsidR="00962C97" w:rsidRPr="000C68AC">
        <w:rPr>
          <w:rFonts w:cstheme="minorHAnsi"/>
          <w:lang w:val="en-IN"/>
        </w:rPr>
        <w:t xml:space="preserve"> search bar.</w:t>
      </w:r>
    </w:p>
    <w:p w14:paraId="1C411287" w14:textId="7B091D38" w:rsidR="00962C97" w:rsidRDefault="00962C97" w:rsidP="000C68AC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E07F5E">
        <w:rPr>
          <w:rFonts w:cstheme="minorHAnsi"/>
          <w:lang w:val="en-IN"/>
        </w:rPr>
        <w:t xml:space="preserve"> </w:t>
      </w:r>
      <w:r w:rsidR="00E07F5E" w:rsidRPr="00C12B25">
        <w:rPr>
          <w:rFonts w:cstheme="minorHAnsi"/>
          <w:highlight w:val="yellow"/>
          <w:lang w:val="en-IN"/>
        </w:rPr>
        <w:t>To be provided by authors</w:t>
      </w:r>
      <w:r w:rsidR="00E07F5E">
        <w:rPr>
          <w:rFonts w:cstheme="minorHAnsi"/>
          <w:lang w:val="en-IN"/>
        </w:rPr>
        <w:t>:</w:t>
      </w:r>
      <w:r>
        <w:rPr>
          <w:rFonts w:cstheme="minorHAnsi"/>
          <w:lang w:val="en-IN"/>
        </w:rPr>
        <w:t xml:space="preserve"> </w:t>
      </w:r>
      <w:r w:rsidRPr="000C68AC">
        <w:rPr>
          <w:rFonts w:cstheme="minorHAnsi"/>
          <w:lang w:val="en-IN"/>
        </w:rPr>
        <w:t xml:space="preserve">A list of available structures being reviewed, with </w:t>
      </w:r>
      <w:r w:rsidRPr="000C68AC">
        <w:rPr>
          <w:rFonts w:cstheme="minorHAnsi"/>
          <w:b/>
          <w:bCs/>
          <w:lang w:val="en-IN"/>
        </w:rPr>
        <w:t>3D structures</w:t>
      </w:r>
      <w:r w:rsidRPr="000C68AC">
        <w:rPr>
          <w:rFonts w:cstheme="minorHAnsi"/>
          <w:lang w:val="en-IN"/>
        </w:rPr>
        <w:t xml:space="preserve"> being selected</w:t>
      </w:r>
      <w:r>
        <w:rPr>
          <w:rFonts w:cstheme="minorHAnsi"/>
          <w:lang w:val="en-IN"/>
        </w:rPr>
        <w:t>.</w:t>
      </w:r>
    </w:p>
    <w:p w14:paraId="2DDFC326" w14:textId="1372E683" w:rsidR="00962C97" w:rsidRPr="000C68AC" w:rsidRDefault="00962C97" w:rsidP="000C68AC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E07F5E">
        <w:rPr>
          <w:rFonts w:cstheme="minorHAnsi"/>
          <w:lang w:val="en-IN"/>
        </w:rPr>
        <w:t xml:space="preserve"> </w:t>
      </w:r>
      <w:r w:rsidR="00E07F5E" w:rsidRPr="00C12B25">
        <w:rPr>
          <w:rFonts w:cstheme="minorHAnsi"/>
          <w:highlight w:val="yellow"/>
          <w:lang w:val="en-IN"/>
        </w:rPr>
        <w:t>To be provided by authors</w:t>
      </w:r>
      <w:r w:rsidR="00E07F5E">
        <w:rPr>
          <w:rFonts w:cstheme="minorHAnsi"/>
          <w:lang w:val="en-IN"/>
        </w:rPr>
        <w:t>:</w:t>
      </w:r>
      <w:r w:rsidR="00967FCE">
        <w:rPr>
          <w:rFonts w:cstheme="minorHAnsi"/>
          <w:lang w:val="en-IN"/>
        </w:rPr>
        <w:t xml:space="preserve"> </w:t>
      </w:r>
      <w:r w:rsidR="00967FCE" w:rsidRPr="000C68AC">
        <w:rPr>
          <w:rFonts w:cstheme="minorHAnsi"/>
          <w:lang w:val="en-IN"/>
        </w:rPr>
        <w:t xml:space="preserve">The </w:t>
      </w:r>
      <w:r w:rsidR="00967FCE" w:rsidRPr="000C68AC">
        <w:rPr>
          <w:rFonts w:cstheme="minorHAnsi"/>
          <w:b/>
          <w:bCs/>
          <w:lang w:val="en-IN"/>
        </w:rPr>
        <w:t>Download</w:t>
      </w:r>
      <w:r w:rsidR="00967FCE" w:rsidRPr="000C68AC">
        <w:rPr>
          <w:rFonts w:cstheme="minorHAnsi"/>
          <w:lang w:val="en-IN"/>
        </w:rPr>
        <w:t xml:space="preserve"> button being clicked </w:t>
      </w:r>
      <w:r w:rsidR="00967FCE">
        <w:rPr>
          <w:rFonts w:cstheme="minorHAnsi"/>
          <w:lang w:val="en-IN"/>
        </w:rPr>
        <w:t>and</w:t>
      </w:r>
      <w:r w:rsidR="00967FCE" w:rsidRPr="000C68AC">
        <w:rPr>
          <w:rFonts w:cstheme="minorHAnsi"/>
          <w:lang w:val="en-IN"/>
        </w:rPr>
        <w:t xml:space="preserve"> the structure</w:t>
      </w:r>
      <w:r w:rsidR="00967FCE">
        <w:rPr>
          <w:rFonts w:cstheme="minorHAnsi"/>
          <w:lang w:val="en-IN"/>
        </w:rPr>
        <w:t xml:space="preserve"> being saved</w:t>
      </w:r>
      <w:r w:rsidR="00967FCE" w:rsidRPr="000C68AC">
        <w:rPr>
          <w:rFonts w:cstheme="minorHAnsi"/>
          <w:lang w:val="en-IN"/>
        </w:rPr>
        <w:t xml:space="preserve"> in </w:t>
      </w:r>
      <w:r w:rsidR="00967FCE" w:rsidRPr="000C68AC">
        <w:rPr>
          <w:rFonts w:cstheme="minorHAnsi"/>
          <w:b/>
          <w:bCs/>
          <w:lang w:val="en-IN"/>
        </w:rPr>
        <w:t>SDF</w:t>
      </w:r>
      <w:r w:rsidR="00967FCE" w:rsidRPr="000C68AC">
        <w:rPr>
          <w:rFonts w:cstheme="minorHAnsi"/>
          <w:lang w:val="en-IN"/>
        </w:rPr>
        <w:t xml:space="preserve"> format</w:t>
      </w:r>
      <w:r w:rsidR="00967FCE">
        <w:rPr>
          <w:rFonts w:cstheme="minorHAnsi"/>
          <w:lang w:val="en-IN"/>
        </w:rPr>
        <w:t xml:space="preserve">. </w:t>
      </w:r>
      <w:r w:rsidR="00967FCE" w:rsidRPr="00967FCE">
        <w:rPr>
          <w:rFonts w:cstheme="minorHAnsi"/>
          <w:b/>
          <w:bCs/>
          <w:lang w:val="en-IN"/>
        </w:rPr>
        <w:t xml:space="preserve">TXT: </w:t>
      </w:r>
      <w:r w:rsidR="00967FCE" w:rsidRPr="00967FCE">
        <w:rPr>
          <w:rFonts w:cstheme="minorHAnsi"/>
          <w:b/>
          <w:bCs/>
        </w:rPr>
        <w:t xml:space="preserve">If </w:t>
      </w:r>
      <w:r w:rsidR="00967FCE">
        <w:rPr>
          <w:rFonts w:cstheme="minorHAnsi"/>
          <w:b/>
          <w:bCs/>
        </w:rPr>
        <w:t xml:space="preserve">no </w:t>
      </w:r>
      <w:r w:rsidR="00967FCE" w:rsidRPr="00967FCE">
        <w:rPr>
          <w:rFonts w:cstheme="minorHAnsi"/>
          <w:b/>
          <w:bCs/>
        </w:rPr>
        <w:t>3D structure is available, download</w:t>
      </w:r>
      <w:r w:rsidR="00967FCE">
        <w:rPr>
          <w:rFonts w:cstheme="minorHAnsi"/>
          <w:b/>
          <w:bCs/>
        </w:rPr>
        <w:t xml:space="preserve"> </w:t>
      </w:r>
      <w:r w:rsidR="00967FCE" w:rsidRPr="00967FCE">
        <w:rPr>
          <w:rFonts w:cstheme="minorHAnsi"/>
          <w:b/>
          <w:bCs/>
        </w:rPr>
        <w:t>2D and convert it</w:t>
      </w:r>
    </w:p>
    <w:p w14:paraId="05F3C349" w14:textId="0546A8B7" w:rsidR="000C68AC" w:rsidRDefault="002E5718" w:rsidP="000C68AC">
      <w:pPr>
        <w:pStyle w:val="ListParagraph"/>
        <w:numPr>
          <w:ilvl w:val="1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 xml:space="preserve">Click </w:t>
      </w:r>
      <w:r w:rsidRPr="000C68AC">
        <w:rPr>
          <w:rFonts w:cstheme="minorHAnsi"/>
          <w:lang w:val="en-IN"/>
        </w:rPr>
        <w:t xml:space="preserve">on the </w:t>
      </w:r>
      <w:r w:rsidRPr="000C68AC">
        <w:rPr>
          <w:rFonts w:cstheme="minorHAnsi"/>
          <w:b/>
          <w:bCs/>
          <w:lang w:val="en-IN"/>
        </w:rPr>
        <w:t>File</w:t>
      </w:r>
      <w:r w:rsidRPr="000C68AC">
        <w:rPr>
          <w:rFonts w:cstheme="minorHAnsi"/>
          <w:lang w:val="en-IN"/>
        </w:rPr>
        <w:t xml:space="preserve"> tab in </w:t>
      </w:r>
      <w:r w:rsidRPr="000C68AC">
        <w:rPr>
          <w:rFonts w:cstheme="minorHAnsi"/>
          <w:b/>
          <w:bCs/>
          <w:lang w:val="en-IN"/>
        </w:rPr>
        <w:t>Schrodinger</w:t>
      </w:r>
      <w:r w:rsidRPr="000C68AC">
        <w:rPr>
          <w:rFonts w:cstheme="minorHAnsi"/>
          <w:lang w:val="en-IN"/>
        </w:rPr>
        <w:t xml:space="preserve"> and select </w:t>
      </w:r>
      <w:r w:rsidRPr="000C68AC">
        <w:rPr>
          <w:rFonts w:cstheme="minorHAnsi"/>
          <w:b/>
          <w:bCs/>
          <w:lang w:val="en-IN"/>
        </w:rPr>
        <w:t>Import Structures</w:t>
      </w:r>
      <w:r w:rsidRPr="000C68AC">
        <w:rPr>
          <w:rFonts w:cstheme="minorHAnsi"/>
          <w:lang w:val="en-IN"/>
        </w:rPr>
        <w:t xml:space="preserve">. Navigate to the location where the </w:t>
      </w:r>
      <w:r w:rsidRPr="000C68AC">
        <w:rPr>
          <w:rFonts w:cstheme="minorHAnsi"/>
          <w:b/>
          <w:bCs/>
          <w:lang w:val="en-IN"/>
        </w:rPr>
        <w:t>SDF</w:t>
      </w:r>
      <w:r w:rsidRPr="000C68AC">
        <w:rPr>
          <w:rFonts w:cstheme="minorHAnsi"/>
          <w:lang w:val="en-IN"/>
        </w:rPr>
        <w:t xml:space="preserve"> is saved and load the compound </w:t>
      </w:r>
      <w:r w:rsidRPr="000C68AC">
        <w:rPr>
          <w:rFonts w:cstheme="minorHAnsi"/>
          <w:b/>
          <w:bCs/>
          <w:lang w:val="en-IN"/>
        </w:rPr>
        <w:t>[</w:t>
      </w:r>
      <w:r>
        <w:rPr>
          <w:rFonts w:cstheme="minorHAnsi"/>
          <w:b/>
          <w:bCs/>
          <w:lang w:val="en-IN"/>
        </w:rPr>
        <w:t>1</w:t>
      </w:r>
      <w:r w:rsidRPr="000C68AC">
        <w:rPr>
          <w:rFonts w:cstheme="minorHAnsi"/>
          <w:b/>
          <w:bCs/>
          <w:lang w:val="en-IN"/>
        </w:rPr>
        <w:t>]</w:t>
      </w:r>
      <w:r w:rsidRPr="000C68AC">
        <w:rPr>
          <w:rFonts w:cstheme="minorHAnsi"/>
          <w:lang w:val="en-IN"/>
        </w:rPr>
        <w:t>.</w:t>
      </w:r>
    </w:p>
    <w:p w14:paraId="4AF8CD55" w14:textId="77A15BA0" w:rsidR="002E5718" w:rsidRDefault="002E5718" w:rsidP="002E5718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E07F5E">
        <w:rPr>
          <w:rFonts w:cstheme="minorHAnsi"/>
          <w:lang w:val="en-IN"/>
        </w:rPr>
        <w:t xml:space="preserve"> </w:t>
      </w:r>
      <w:r w:rsidR="00E07F5E" w:rsidRPr="00C12B25">
        <w:rPr>
          <w:rFonts w:cstheme="minorHAnsi"/>
          <w:highlight w:val="yellow"/>
          <w:lang w:val="en-IN"/>
        </w:rPr>
        <w:t>To be provided by authors</w:t>
      </w:r>
      <w:r w:rsidR="00E07F5E">
        <w:rPr>
          <w:rFonts w:cstheme="minorHAnsi"/>
          <w:lang w:val="en-IN"/>
        </w:rPr>
        <w:t>:</w:t>
      </w:r>
      <w:r>
        <w:rPr>
          <w:rFonts w:cstheme="minorHAnsi"/>
          <w:lang w:val="en-IN"/>
        </w:rPr>
        <w:t xml:space="preserve"> </w:t>
      </w:r>
      <w:r w:rsidRPr="000C68AC">
        <w:rPr>
          <w:rFonts w:cstheme="minorHAnsi"/>
          <w:lang w:val="en-IN"/>
        </w:rPr>
        <w:t xml:space="preserve">The </w:t>
      </w:r>
      <w:r w:rsidRPr="000C68AC">
        <w:rPr>
          <w:rFonts w:cstheme="minorHAnsi"/>
          <w:b/>
          <w:bCs/>
          <w:lang w:val="en-IN"/>
        </w:rPr>
        <w:t>File</w:t>
      </w:r>
      <w:r w:rsidRPr="000C68AC">
        <w:rPr>
          <w:rFonts w:cstheme="minorHAnsi"/>
          <w:lang w:val="en-IN"/>
        </w:rPr>
        <w:t xml:space="preserve"> tab being clicked</w:t>
      </w:r>
      <w:r>
        <w:rPr>
          <w:rFonts w:cstheme="minorHAnsi"/>
          <w:lang w:val="en-IN"/>
        </w:rPr>
        <w:t xml:space="preserve"> </w:t>
      </w:r>
      <w:r w:rsidRPr="000C68AC">
        <w:rPr>
          <w:rFonts w:cstheme="minorHAnsi"/>
          <w:lang w:val="en-IN"/>
        </w:rPr>
        <w:t xml:space="preserve">in </w:t>
      </w:r>
      <w:r w:rsidRPr="000C68AC">
        <w:rPr>
          <w:rFonts w:cstheme="minorHAnsi"/>
          <w:b/>
          <w:bCs/>
          <w:lang w:val="en-IN"/>
        </w:rPr>
        <w:t>Schrodinger</w:t>
      </w:r>
      <w:r w:rsidRPr="000C68AC">
        <w:rPr>
          <w:rFonts w:cstheme="minorHAnsi"/>
          <w:lang w:val="en-IN"/>
        </w:rPr>
        <w:t xml:space="preserve">, and </w:t>
      </w:r>
      <w:r w:rsidRPr="000C68AC">
        <w:rPr>
          <w:rFonts w:cstheme="minorHAnsi"/>
          <w:b/>
          <w:bCs/>
          <w:lang w:val="en-IN"/>
        </w:rPr>
        <w:t>Import Structures</w:t>
      </w:r>
      <w:r w:rsidRPr="000C68AC">
        <w:rPr>
          <w:rFonts w:cstheme="minorHAnsi"/>
          <w:lang w:val="en-IN"/>
        </w:rPr>
        <w:t xml:space="preserve"> being selected</w:t>
      </w:r>
      <w:r>
        <w:rPr>
          <w:rFonts w:cstheme="minorHAnsi"/>
          <w:lang w:val="en-IN"/>
        </w:rPr>
        <w:t xml:space="preserve">. </w:t>
      </w:r>
      <w:r w:rsidRPr="000C68AC">
        <w:rPr>
          <w:rFonts w:cstheme="minorHAnsi"/>
          <w:lang w:val="en-IN"/>
        </w:rPr>
        <w:t>The</w:t>
      </w:r>
      <w:r>
        <w:rPr>
          <w:rFonts w:cstheme="minorHAnsi"/>
          <w:lang w:val="en-IN"/>
        </w:rPr>
        <w:t xml:space="preserve"> SDF</w:t>
      </w:r>
      <w:r w:rsidRPr="000C68AC">
        <w:rPr>
          <w:rFonts w:cstheme="minorHAnsi"/>
          <w:lang w:val="en-IN"/>
        </w:rPr>
        <w:t xml:space="preserve"> file location being accessed, and the </w:t>
      </w:r>
      <w:r w:rsidRPr="000C68AC">
        <w:rPr>
          <w:rFonts w:cstheme="minorHAnsi"/>
          <w:b/>
          <w:bCs/>
          <w:lang w:val="en-IN"/>
        </w:rPr>
        <w:t>SDF</w:t>
      </w:r>
      <w:r w:rsidRPr="000C68AC">
        <w:rPr>
          <w:rFonts w:cstheme="minorHAnsi"/>
          <w:lang w:val="en-IN"/>
        </w:rPr>
        <w:t xml:space="preserve"> file being loaded.</w:t>
      </w:r>
    </w:p>
    <w:p w14:paraId="45B3363D" w14:textId="3CDA0528" w:rsidR="002E5718" w:rsidRDefault="002E5718" w:rsidP="002E5718">
      <w:pPr>
        <w:pStyle w:val="ListParagraph"/>
        <w:numPr>
          <w:ilvl w:val="1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lastRenderedPageBreak/>
        <w:t xml:space="preserve">Click </w:t>
      </w:r>
      <w:r w:rsidRPr="000C68AC">
        <w:rPr>
          <w:rFonts w:cstheme="minorHAnsi"/>
          <w:lang w:val="en-IN"/>
        </w:rPr>
        <w:t xml:space="preserve">on </w:t>
      </w:r>
      <w:r w:rsidRPr="000C68AC">
        <w:rPr>
          <w:rFonts w:cstheme="minorHAnsi"/>
          <w:b/>
          <w:bCs/>
          <w:lang w:val="en-IN"/>
        </w:rPr>
        <w:t>Task</w:t>
      </w:r>
      <w:r w:rsidRPr="000C68AC">
        <w:rPr>
          <w:rFonts w:cstheme="minorHAnsi"/>
          <w:lang w:val="en-IN"/>
        </w:rPr>
        <w:t xml:space="preserve"> in </w:t>
      </w:r>
      <w:r w:rsidRPr="000C68AC">
        <w:rPr>
          <w:rFonts w:cstheme="minorHAnsi"/>
          <w:b/>
          <w:bCs/>
          <w:lang w:val="en-IN"/>
        </w:rPr>
        <w:t>Schrodinger</w:t>
      </w:r>
      <w:r>
        <w:rPr>
          <w:rFonts w:cstheme="minorHAnsi"/>
          <w:lang w:val="en-IN"/>
        </w:rPr>
        <w:t>,</w:t>
      </w:r>
      <w:r w:rsidRPr="000C68AC">
        <w:rPr>
          <w:rFonts w:cstheme="minorHAnsi"/>
          <w:lang w:val="en-IN"/>
        </w:rPr>
        <w:t xml:space="preserve"> </w:t>
      </w:r>
      <w:r>
        <w:rPr>
          <w:rFonts w:cstheme="minorHAnsi"/>
          <w:lang w:val="en-IN"/>
        </w:rPr>
        <w:t>t</w:t>
      </w:r>
      <w:r w:rsidRPr="000C68AC">
        <w:rPr>
          <w:rFonts w:cstheme="minorHAnsi"/>
          <w:lang w:val="en-IN"/>
        </w:rPr>
        <w:t xml:space="preserve">ype </w:t>
      </w:r>
      <w:r w:rsidRPr="000C68AC">
        <w:rPr>
          <w:rFonts w:cstheme="minorHAnsi"/>
          <w:b/>
          <w:bCs/>
          <w:lang w:val="en-IN"/>
        </w:rPr>
        <w:t>LigPrep</w:t>
      </w:r>
      <w:r w:rsidRPr="000C68AC">
        <w:rPr>
          <w:rFonts w:cstheme="minorHAnsi"/>
          <w:lang w:val="en-IN"/>
        </w:rPr>
        <w:t xml:space="preserve"> in the search bar</w:t>
      </w:r>
      <w:r>
        <w:rPr>
          <w:rFonts w:cstheme="minorHAnsi"/>
          <w:lang w:val="en-IN"/>
        </w:rPr>
        <w:t>, and</w:t>
      </w:r>
      <w:r w:rsidRPr="000C68AC">
        <w:rPr>
          <w:rFonts w:cstheme="minorHAnsi"/>
          <w:lang w:val="en-IN"/>
        </w:rPr>
        <w:t xml:space="preserve"> </w:t>
      </w:r>
      <w:r>
        <w:rPr>
          <w:rFonts w:cstheme="minorHAnsi"/>
          <w:lang w:val="en-IN"/>
        </w:rPr>
        <w:t>s</w:t>
      </w:r>
      <w:r w:rsidRPr="000C68AC">
        <w:rPr>
          <w:rFonts w:cstheme="minorHAnsi"/>
          <w:lang w:val="en-IN"/>
        </w:rPr>
        <w:t xml:space="preserve">elect </w:t>
      </w:r>
      <w:r w:rsidR="00294FA8" w:rsidRPr="00CD0860">
        <w:rPr>
          <w:rFonts w:cstheme="minorHAnsi"/>
          <w:lang w:val="en-IN"/>
        </w:rPr>
        <w:t>it</w:t>
      </w:r>
      <w:r w:rsidR="00294FA8" w:rsidRPr="000C68AC">
        <w:rPr>
          <w:rFonts w:cstheme="minorHAnsi"/>
          <w:lang w:val="en-IN"/>
        </w:rPr>
        <w:t xml:space="preserve"> </w:t>
      </w:r>
      <w:r w:rsidRPr="000C68AC">
        <w:rPr>
          <w:rFonts w:cstheme="minorHAnsi"/>
          <w:b/>
          <w:bCs/>
          <w:lang w:val="en-IN"/>
        </w:rPr>
        <w:t>[</w:t>
      </w:r>
      <w:r w:rsidR="00E07F5E">
        <w:rPr>
          <w:rFonts w:cstheme="minorHAnsi"/>
          <w:b/>
          <w:bCs/>
          <w:lang w:val="en-IN"/>
        </w:rPr>
        <w:t>1</w:t>
      </w:r>
      <w:r w:rsidRPr="000C68AC">
        <w:rPr>
          <w:rFonts w:cstheme="minorHAnsi"/>
          <w:b/>
          <w:bCs/>
          <w:lang w:val="en-IN"/>
        </w:rPr>
        <w:t>]</w:t>
      </w:r>
      <w:r w:rsidRPr="000C68AC">
        <w:rPr>
          <w:rFonts w:cstheme="minorHAnsi"/>
          <w:lang w:val="en-IN"/>
        </w:rPr>
        <w:t>.</w:t>
      </w:r>
    </w:p>
    <w:p w14:paraId="4D7D03F1" w14:textId="67C00A78" w:rsidR="002E5718" w:rsidRPr="000C68AC" w:rsidRDefault="002E5718" w:rsidP="002E5718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E07F5E">
        <w:rPr>
          <w:rFonts w:cstheme="minorHAnsi"/>
          <w:lang w:val="en-IN"/>
        </w:rPr>
        <w:t xml:space="preserve"> </w:t>
      </w:r>
      <w:r w:rsidR="00E07F5E" w:rsidRPr="00C12B25">
        <w:rPr>
          <w:rFonts w:cstheme="minorHAnsi"/>
          <w:highlight w:val="yellow"/>
          <w:lang w:val="en-IN"/>
        </w:rPr>
        <w:t>To be provided by authors</w:t>
      </w:r>
      <w:r w:rsidR="00E07F5E">
        <w:rPr>
          <w:rFonts w:cstheme="minorHAnsi"/>
          <w:lang w:val="en-IN"/>
        </w:rPr>
        <w:t>:</w:t>
      </w:r>
      <w:r>
        <w:rPr>
          <w:rFonts w:cstheme="minorHAnsi"/>
          <w:lang w:val="en-IN"/>
        </w:rPr>
        <w:t xml:space="preserve"> </w:t>
      </w:r>
      <w:r w:rsidRPr="000C68AC">
        <w:rPr>
          <w:rFonts w:cstheme="minorHAnsi"/>
          <w:lang w:val="en-IN"/>
        </w:rPr>
        <w:t xml:space="preserve">The </w:t>
      </w:r>
      <w:r w:rsidRPr="000C68AC">
        <w:rPr>
          <w:rFonts w:cstheme="minorHAnsi"/>
          <w:b/>
          <w:bCs/>
          <w:lang w:val="en-IN"/>
        </w:rPr>
        <w:t>Task</w:t>
      </w:r>
      <w:r w:rsidRPr="000C68AC">
        <w:rPr>
          <w:rFonts w:cstheme="minorHAnsi"/>
          <w:lang w:val="en-IN"/>
        </w:rPr>
        <w:t xml:space="preserve"> button being clicked in the </w:t>
      </w:r>
      <w:r w:rsidRPr="000C68AC">
        <w:rPr>
          <w:rFonts w:cstheme="minorHAnsi"/>
          <w:b/>
          <w:bCs/>
          <w:lang w:val="en-IN"/>
        </w:rPr>
        <w:t>Schrodinger</w:t>
      </w:r>
      <w:r w:rsidRPr="000C68AC">
        <w:rPr>
          <w:rFonts w:cstheme="minorHAnsi"/>
          <w:lang w:val="en-IN"/>
        </w:rPr>
        <w:t xml:space="preserve"> software.</w:t>
      </w:r>
      <w:r>
        <w:rPr>
          <w:rFonts w:cstheme="minorHAnsi"/>
          <w:lang w:val="en-IN"/>
        </w:rPr>
        <w:t xml:space="preserve"> </w:t>
      </w:r>
      <w:r w:rsidRPr="000C68AC">
        <w:rPr>
          <w:rFonts w:cstheme="minorHAnsi"/>
          <w:b/>
          <w:bCs/>
          <w:lang w:val="en-IN"/>
        </w:rPr>
        <w:t>LigPrep</w:t>
      </w:r>
      <w:r w:rsidRPr="000C68AC">
        <w:rPr>
          <w:rFonts w:cstheme="minorHAnsi"/>
          <w:lang w:val="en-IN"/>
        </w:rPr>
        <w:t xml:space="preserve"> being typed into the search bar.</w:t>
      </w:r>
      <w:r>
        <w:rPr>
          <w:rFonts w:cstheme="minorHAnsi"/>
          <w:lang w:val="en-IN"/>
        </w:rPr>
        <w:t xml:space="preserve"> </w:t>
      </w:r>
      <w:r w:rsidRPr="000C68AC">
        <w:rPr>
          <w:rFonts w:cstheme="minorHAnsi"/>
          <w:b/>
          <w:bCs/>
          <w:lang w:val="en-IN"/>
        </w:rPr>
        <w:t>LigPrep</w:t>
      </w:r>
      <w:r w:rsidRPr="000C68AC">
        <w:rPr>
          <w:rFonts w:cstheme="minorHAnsi"/>
          <w:lang w:val="en-IN"/>
        </w:rPr>
        <w:t xml:space="preserve"> being selected from the right window.</w:t>
      </w:r>
    </w:p>
    <w:p w14:paraId="157BB8A1" w14:textId="2FF13752" w:rsidR="000C68AC" w:rsidRDefault="002E5718" w:rsidP="000C68AC">
      <w:pPr>
        <w:pStyle w:val="ListParagraph"/>
        <w:numPr>
          <w:ilvl w:val="1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 xml:space="preserve">Click </w:t>
      </w:r>
      <w:r w:rsidRPr="000C68AC">
        <w:rPr>
          <w:rFonts w:cstheme="minorHAnsi"/>
          <w:b/>
          <w:bCs/>
          <w:lang w:val="en-IN"/>
        </w:rPr>
        <w:t>Use Structures From</w:t>
      </w:r>
      <w:r w:rsidRPr="000C68AC">
        <w:rPr>
          <w:rFonts w:cstheme="minorHAnsi"/>
          <w:lang w:val="en-IN"/>
        </w:rPr>
        <w:t xml:space="preserve"> to choose files from the Workspace or Project Table </w:t>
      </w:r>
      <w:r w:rsidRPr="000C68AC">
        <w:rPr>
          <w:rFonts w:cstheme="minorHAnsi"/>
          <w:b/>
          <w:bCs/>
          <w:lang w:val="en-IN"/>
        </w:rPr>
        <w:t>[1]</w:t>
      </w:r>
      <w:r w:rsidRPr="000C68AC">
        <w:rPr>
          <w:rFonts w:cstheme="minorHAnsi"/>
          <w:lang w:val="en-IN"/>
        </w:rPr>
        <w:t xml:space="preserve">. Select the preferred options in the </w:t>
      </w:r>
      <w:r w:rsidRPr="000C68AC">
        <w:rPr>
          <w:rFonts w:cstheme="minorHAnsi"/>
          <w:b/>
          <w:bCs/>
          <w:lang w:val="en-IN"/>
        </w:rPr>
        <w:t>LigPrep</w:t>
      </w:r>
      <w:r w:rsidRPr="000C68AC">
        <w:rPr>
          <w:rFonts w:cstheme="minorHAnsi"/>
          <w:lang w:val="en-IN"/>
        </w:rPr>
        <w:t xml:space="preserve"> window</w:t>
      </w:r>
      <w:r w:rsidR="00EA4CD1">
        <w:rPr>
          <w:rFonts w:cstheme="minorHAnsi"/>
          <w:lang w:val="en-IN"/>
        </w:rPr>
        <w:t xml:space="preserve"> and</w:t>
      </w:r>
      <w:r w:rsidRPr="000C68AC">
        <w:rPr>
          <w:rFonts w:cstheme="minorHAnsi"/>
          <w:lang w:val="en-IN"/>
        </w:rPr>
        <w:t xml:space="preserve"> save the file to the local computer</w:t>
      </w:r>
      <w:r w:rsidR="00EA4CD1">
        <w:rPr>
          <w:rFonts w:cstheme="minorHAnsi"/>
          <w:lang w:val="en-IN"/>
        </w:rPr>
        <w:t xml:space="preserve"> </w:t>
      </w:r>
      <w:r w:rsidR="00EA4CD1" w:rsidRPr="00EA4CD1">
        <w:rPr>
          <w:rFonts w:cstheme="minorHAnsi"/>
          <w:b/>
          <w:bCs/>
          <w:lang w:val="en-IN"/>
        </w:rPr>
        <w:t>[2]</w:t>
      </w:r>
      <w:r w:rsidR="00EA4CD1">
        <w:rPr>
          <w:rFonts w:cstheme="minorHAnsi"/>
          <w:lang w:val="en-IN"/>
        </w:rPr>
        <w:t>.</w:t>
      </w:r>
      <w:r w:rsidRPr="000C68AC">
        <w:rPr>
          <w:rFonts w:cstheme="minorHAnsi"/>
          <w:lang w:val="en-IN"/>
        </w:rPr>
        <w:t xml:space="preserve"> </w:t>
      </w:r>
      <w:r w:rsidR="00EA4CD1">
        <w:rPr>
          <w:rFonts w:cstheme="minorHAnsi"/>
          <w:lang w:val="en-IN"/>
        </w:rPr>
        <w:t>C</w:t>
      </w:r>
      <w:r w:rsidRPr="000C68AC">
        <w:rPr>
          <w:rFonts w:cstheme="minorHAnsi"/>
          <w:lang w:val="en-IN"/>
        </w:rPr>
        <w:t xml:space="preserve">lick </w:t>
      </w:r>
      <w:r w:rsidRPr="000C68AC">
        <w:rPr>
          <w:rFonts w:cstheme="minorHAnsi"/>
          <w:b/>
          <w:bCs/>
          <w:lang w:val="en-IN"/>
        </w:rPr>
        <w:t>Run</w:t>
      </w:r>
      <w:r w:rsidRPr="000C68AC">
        <w:rPr>
          <w:rFonts w:cstheme="minorHAnsi"/>
          <w:lang w:val="en-IN"/>
        </w:rPr>
        <w:t xml:space="preserve"> to submit the job for ligand preparation </w:t>
      </w:r>
      <w:r w:rsidRPr="000C68AC">
        <w:rPr>
          <w:rFonts w:cstheme="minorHAnsi"/>
          <w:b/>
          <w:bCs/>
          <w:lang w:val="en-IN"/>
        </w:rPr>
        <w:t>[</w:t>
      </w:r>
      <w:r w:rsidR="00EA4CD1">
        <w:rPr>
          <w:rFonts w:cstheme="minorHAnsi"/>
          <w:b/>
          <w:bCs/>
          <w:lang w:val="en-IN"/>
        </w:rPr>
        <w:t>3</w:t>
      </w:r>
      <w:r w:rsidRPr="000C68AC">
        <w:rPr>
          <w:rFonts w:cstheme="minorHAnsi"/>
          <w:b/>
          <w:bCs/>
          <w:lang w:val="en-IN"/>
        </w:rPr>
        <w:t>]</w:t>
      </w:r>
      <w:r w:rsidRPr="000C68AC">
        <w:rPr>
          <w:rFonts w:cstheme="minorHAnsi"/>
          <w:lang w:val="en-IN"/>
        </w:rPr>
        <w:t>.</w:t>
      </w:r>
    </w:p>
    <w:p w14:paraId="6E86BA0A" w14:textId="1F9AC4CF" w:rsidR="00EA4CD1" w:rsidRDefault="00EA4CD1" w:rsidP="00EA4CD1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E07F5E">
        <w:rPr>
          <w:rFonts w:cstheme="minorHAnsi"/>
          <w:lang w:val="en-IN"/>
        </w:rPr>
        <w:t xml:space="preserve"> </w:t>
      </w:r>
      <w:r w:rsidR="00E07F5E" w:rsidRPr="00C12B25">
        <w:rPr>
          <w:rFonts w:cstheme="minorHAnsi"/>
          <w:highlight w:val="yellow"/>
          <w:lang w:val="en-IN"/>
        </w:rPr>
        <w:t>To be provided by authors</w:t>
      </w:r>
      <w:r w:rsidR="00E07F5E">
        <w:rPr>
          <w:rFonts w:cstheme="minorHAnsi"/>
          <w:lang w:val="en-IN"/>
        </w:rPr>
        <w:t>:</w:t>
      </w:r>
      <w:r>
        <w:rPr>
          <w:rFonts w:cstheme="minorHAnsi"/>
          <w:lang w:val="en-IN"/>
        </w:rPr>
        <w:t xml:space="preserve"> </w:t>
      </w:r>
      <w:r w:rsidRPr="000C68AC">
        <w:rPr>
          <w:rFonts w:cstheme="minorHAnsi"/>
          <w:lang w:val="en-IN"/>
        </w:rPr>
        <w:t xml:space="preserve">The </w:t>
      </w:r>
      <w:r w:rsidRPr="000C68AC">
        <w:rPr>
          <w:rFonts w:cstheme="minorHAnsi"/>
          <w:b/>
          <w:bCs/>
          <w:lang w:val="en-IN"/>
        </w:rPr>
        <w:t>Use Structures From</w:t>
      </w:r>
      <w:r w:rsidRPr="000C68AC">
        <w:rPr>
          <w:rFonts w:cstheme="minorHAnsi"/>
          <w:lang w:val="en-IN"/>
        </w:rPr>
        <w:t xml:space="preserve"> option being selected</w:t>
      </w:r>
      <w:r>
        <w:rPr>
          <w:rFonts w:cstheme="minorHAnsi"/>
          <w:lang w:val="en-IN"/>
        </w:rPr>
        <w:t xml:space="preserve"> and then the files being chosen </w:t>
      </w:r>
      <w:r w:rsidRPr="000C68AC">
        <w:rPr>
          <w:rFonts w:cstheme="minorHAnsi"/>
          <w:lang w:val="en-IN"/>
        </w:rPr>
        <w:t>from the Workspace or Project Table.</w:t>
      </w:r>
    </w:p>
    <w:p w14:paraId="4778DDFA" w14:textId="47C40CAE" w:rsidR="00EA4CD1" w:rsidRDefault="00EA4CD1" w:rsidP="00EA4CD1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E07F5E">
        <w:rPr>
          <w:rFonts w:cstheme="minorHAnsi"/>
          <w:lang w:val="en-IN"/>
        </w:rPr>
        <w:t xml:space="preserve"> </w:t>
      </w:r>
      <w:r w:rsidR="00E07F5E" w:rsidRPr="00C12B25">
        <w:rPr>
          <w:rFonts w:cstheme="minorHAnsi"/>
          <w:highlight w:val="yellow"/>
          <w:lang w:val="en-IN"/>
        </w:rPr>
        <w:t>To be provided by authors</w:t>
      </w:r>
      <w:r w:rsidR="00E07F5E">
        <w:rPr>
          <w:rFonts w:cstheme="minorHAnsi"/>
          <w:lang w:val="en-IN"/>
        </w:rPr>
        <w:t>:</w:t>
      </w:r>
      <w:r>
        <w:rPr>
          <w:rFonts w:cstheme="minorHAnsi"/>
          <w:lang w:val="en-IN"/>
        </w:rPr>
        <w:t xml:space="preserve"> The preferred option being selected from t</w:t>
      </w:r>
      <w:r w:rsidRPr="000C68AC">
        <w:rPr>
          <w:rFonts w:cstheme="minorHAnsi"/>
          <w:lang w:val="en-IN"/>
        </w:rPr>
        <w:t xml:space="preserve">he </w:t>
      </w:r>
      <w:r w:rsidRPr="000C68AC">
        <w:rPr>
          <w:rFonts w:cstheme="minorHAnsi"/>
          <w:b/>
          <w:bCs/>
          <w:lang w:val="en-IN"/>
        </w:rPr>
        <w:t>LigPrep</w:t>
      </w:r>
      <w:r w:rsidRPr="000C68AC">
        <w:rPr>
          <w:rFonts w:cstheme="minorHAnsi"/>
          <w:lang w:val="en-IN"/>
        </w:rPr>
        <w:t xml:space="preserve"> window </w:t>
      </w:r>
      <w:r>
        <w:rPr>
          <w:rFonts w:cstheme="minorHAnsi"/>
          <w:lang w:val="en-IN"/>
        </w:rPr>
        <w:t xml:space="preserve">and then </w:t>
      </w:r>
      <w:r w:rsidRPr="000C68AC">
        <w:rPr>
          <w:rFonts w:cstheme="minorHAnsi"/>
          <w:lang w:val="en-IN"/>
        </w:rPr>
        <w:t>the file being saved</w:t>
      </w:r>
      <w:r>
        <w:rPr>
          <w:rFonts w:cstheme="minorHAnsi"/>
          <w:lang w:val="en-IN"/>
        </w:rPr>
        <w:t>.</w:t>
      </w:r>
    </w:p>
    <w:p w14:paraId="6C624951" w14:textId="21A1A0A3" w:rsidR="00E07F5E" w:rsidRDefault="00EA4CD1" w:rsidP="00E07F5E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E07F5E">
        <w:rPr>
          <w:rFonts w:cstheme="minorHAnsi"/>
          <w:lang w:val="en-IN"/>
        </w:rPr>
        <w:t xml:space="preserve"> </w:t>
      </w:r>
      <w:r w:rsidR="00E07F5E" w:rsidRPr="00C12B25">
        <w:rPr>
          <w:rFonts w:cstheme="minorHAnsi"/>
          <w:highlight w:val="yellow"/>
          <w:lang w:val="en-IN"/>
        </w:rPr>
        <w:t>To be provided by authors</w:t>
      </w:r>
      <w:r w:rsidR="00E07F5E">
        <w:rPr>
          <w:rFonts w:cstheme="minorHAnsi"/>
          <w:lang w:val="en-IN"/>
        </w:rPr>
        <w:t>:</w:t>
      </w:r>
      <w:r>
        <w:rPr>
          <w:rFonts w:cstheme="minorHAnsi"/>
          <w:lang w:val="en-IN"/>
        </w:rPr>
        <w:t xml:space="preserve"> </w:t>
      </w:r>
      <w:r w:rsidRPr="000C68AC">
        <w:rPr>
          <w:rFonts w:cstheme="minorHAnsi"/>
          <w:b/>
          <w:bCs/>
          <w:lang w:val="en-IN"/>
        </w:rPr>
        <w:t>Run</w:t>
      </w:r>
      <w:r w:rsidRPr="000C68AC">
        <w:rPr>
          <w:rFonts w:cstheme="minorHAnsi"/>
          <w:lang w:val="en-IN"/>
        </w:rPr>
        <w:t xml:space="preserve"> button being clicked to start ligand preparation</w:t>
      </w:r>
      <w:r>
        <w:rPr>
          <w:rFonts w:cstheme="minorHAnsi"/>
          <w:lang w:val="en-IN"/>
        </w:rPr>
        <w:t>.</w:t>
      </w:r>
    </w:p>
    <w:p w14:paraId="3D8400FA" w14:textId="77777777" w:rsidR="00E07F5E" w:rsidRDefault="00E07F5E" w:rsidP="00E07F5E">
      <w:pPr>
        <w:pStyle w:val="ListParagraph"/>
        <w:spacing w:before="120"/>
        <w:ind w:left="1627"/>
        <w:rPr>
          <w:rFonts w:cstheme="minorHAnsi"/>
          <w:lang w:val="en-IN"/>
        </w:rPr>
      </w:pPr>
    </w:p>
    <w:p w14:paraId="319B7B7A" w14:textId="77777777" w:rsidR="00E07F5E" w:rsidRDefault="00E07F5E" w:rsidP="00E07F5E">
      <w:pPr>
        <w:pStyle w:val="ListParagraph"/>
        <w:spacing w:before="120"/>
        <w:ind w:left="1627"/>
        <w:rPr>
          <w:rFonts w:cstheme="minorHAnsi"/>
          <w:lang w:val="en-IN"/>
        </w:rPr>
      </w:pPr>
    </w:p>
    <w:p w14:paraId="19D16548" w14:textId="3A6160B4" w:rsidR="00E07F5E" w:rsidRPr="00E07F5E" w:rsidRDefault="00E07F5E" w:rsidP="00E07F5E">
      <w:pPr>
        <w:pStyle w:val="ListParagraph"/>
        <w:numPr>
          <w:ilvl w:val="0"/>
          <w:numId w:val="3"/>
        </w:numPr>
        <w:spacing w:before="120"/>
        <w:rPr>
          <w:rFonts w:cstheme="minorHAnsi"/>
          <w:lang w:val="en-IN"/>
        </w:rPr>
      </w:pPr>
      <w:r w:rsidRPr="00E07F5E">
        <w:rPr>
          <w:rFonts w:cstheme="minorHAnsi"/>
          <w:b/>
          <w:bCs/>
          <w:lang w:val="en-IN"/>
        </w:rPr>
        <w:t>Geometry</w:t>
      </w:r>
      <w:r>
        <w:rPr>
          <w:rFonts w:cstheme="minorHAnsi"/>
          <w:lang w:val="en-IN"/>
        </w:rPr>
        <w:t xml:space="preserve"> </w:t>
      </w:r>
      <w:r w:rsidRPr="009C5AC9">
        <w:rPr>
          <w:rFonts w:asciiTheme="majorHAnsi" w:hAnsiTheme="majorHAnsi" w:cstheme="majorHAnsi"/>
          <w:b/>
          <w:bCs/>
        </w:rPr>
        <w:t xml:space="preserve">and Optimization of </w:t>
      </w:r>
      <w:r>
        <w:rPr>
          <w:rFonts w:asciiTheme="majorHAnsi" w:hAnsiTheme="majorHAnsi" w:cstheme="majorHAnsi"/>
          <w:b/>
          <w:bCs/>
        </w:rPr>
        <w:t>L</w:t>
      </w:r>
      <w:r w:rsidRPr="009C5AC9">
        <w:rPr>
          <w:rFonts w:asciiTheme="majorHAnsi" w:hAnsiTheme="majorHAnsi" w:cstheme="majorHAnsi"/>
          <w:b/>
          <w:bCs/>
        </w:rPr>
        <w:t>igands</w:t>
      </w:r>
    </w:p>
    <w:p w14:paraId="3EF7B354" w14:textId="77777777" w:rsidR="00E07F5E" w:rsidRPr="00E07F5E" w:rsidRDefault="00E07F5E" w:rsidP="00E07F5E">
      <w:pPr>
        <w:pStyle w:val="ListParagraph"/>
        <w:spacing w:before="120"/>
        <w:ind w:left="360"/>
        <w:rPr>
          <w:rFonts w:cstheme="minorHAnsi"/>
          <w:lang w:val="en-IN"/>
        </w:rPr>
      </w:pPr>
    </w:p>
    <w:p w14:paraId="6BE85666" w14:textId="6FC195A6" w:rsidR="00BC3DEE" w:rsidRDefault="00BC3DEE" w:rsidP="00BC3DEE">
      <w:pPr>
        <w:pStyle w:val="ListParagraph"/>
        <w:numPr>
          <w:ilvl w:val="1"/>
          <w:numId w:val="3"/>
        </w:numPr>
        <w:spacing w:before="120"/>
        <w:rPr>
          <w:rFonts w:cstheme="minorHAnsi"/>
          <w:lang w:val="en-IN"/>
        </w:rPr>
      </w:pPr>
      <w:r w:rsidRPr="00BC3DEE">
        <w:rPr>
          <w:rFonts w:cstheme="minorHAnsi"/>
          <w:lang w:val="en-IN"/>
        </w:rPr>
        <w:t xml:space="preserve">Open the software for geometry optimization of the structures </w:t>
      </w:r>
      <w:r w:rsidRPr="00BC3DEE">
        <w:rPr>
          <w:rFonts w:cstheme="minorHAnsi"/>
          <w:b/>
          <w:bCs/>
          <w:lang w:val="en-IN"/>
        </w:rPr>
        <w:t>[1]</w:t>
      </w:r>
      <w:r w:rsidRPr="00BC3DEE">
        <w:rPr>
          <w:rFonts w:cstheme="minorHAnsi"/>
          <w:lang w:val="en-IN"/>
        </w:rPr>
        <w:t xml:space="preserve">. Navigate to the </w:t>
      </w:r>
      <w:r w:rsidRPr="00BC3DEE">
        <w:rPr>
          <w:rFonts w:cstheme="minorHAnsi"/>
          <w:b/>
          <w:bCs/>
          <w:lang w:val="en-IN"/>
        </w:rPr>
        <w:t>File</w:t>
      </w:r>
      <w:r w:rsidRPr="00BC3DEE">
        <w:rPr>
          <w:rFonts w:cstheme="minorHAnsi"/>
          <w:lang w:val="en-IN"/>
        </w:rPr>
        <w:t xml:space="preserve"> tab and select </w:t>
      </w:r>
      <w:r w:rsidRPr="00BC3DEE">
        <w:rPr>
          <w:rFonts w:cstheme="minorHAnsi"/>
          <w:b/>
          <w:bCs/>
          <w:lang w:val="en-IN"/>
        </w:rPr>
        <w:t>Open</w:t>
      </w:r>
      <w:r w:rsidRPr="00BC3DEE">
        <w:rPr>
          <w:rFonts w:cstheme="minorHAnsi"/>
          <w:lang w:val="en-IN"/>
        </w:rPr>
        <w:t xml:space="preserve"> to choose the downloaded </w:t>
      </w:r>
      <w:r w:rsidRPr="00BC3DEE">
        <w:rPr>
          <w:rFonts w:cstheme="minorHAnsi"/>
          <w:b/>
          <w:bCs/>
          <w:lang w:val="en-IN"/>
        </w:rPr>
        <w:t>SDF</w:t>
      </w:r>
      <w:r w:rsidRPr="00BC3DEE">
        <w:rPr>
          <w:rFonts w:cstheme="minorHAnsi"/>
          <w:lang w:val="en-IN"/>
        </w:rPr>
        <w:t xml:space="preserve"> from </w:t>
      </w:r>
      <w:r w:rsidRPr="00BC3DEE">
        <w:rPr>
          <w:rFonts w:cstheme="minorHAnsi"/>
          <w:b/>
          <w:bCs/>
          <w:lang w:val="en-IN"/>
        </w:rPr>
        <w:t>PubChem</w:t>
      </w:r>
      <w:r w:rsidRPr="00BC3DEE">
        <w:rPr>
          <w:rFonts w:cstheme="minorHAnsi"/>
          <w:lang w:val="en-IN"/>
        </w:rPr>
        <w:t xml:space="preserve"> </w:t>
      </w:r>
      <w:r w:rsidRPr="00BC3DEE">
        <w:rPr>
          <w:rFonts w:cstheme="minorHAnsi"/>
          <w:b/>
          <w:bCs/>
          <w:lang w:val="en-IN"/>
        </w:rPr>
        <w:t>[2]</w:t>
      </w:r>
      <w:r w:rsidRPr="00BC3DEE">
        <w:rPr>
          <w:rFonts w:cstheme="minorHAnsi"/>
          <w:lang w:val="en-IN"/>
        </w:rPr>
        <w:t>.</w:t>
      </w:r>
    </w:p>
    <w:p w14:paraId="45B58237" w14:textId="18D0974B" w:rsidR="00BC3DEE" w:rsidRDefault="00BC3DEE" w:rsidP="00BC3DEE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AE255C">
        <w:rPr>
          <w:rFonts w:cstheme="minorHAnsi"/>
          <w:lang w:val="en-IN"/>
        </w:rPr>
        <w:t xml:space="preserve"> </w:t>
      </w:r>
      <w:r w:rsidR="00AE255C" w:rsidRPr="00C12B25">
        <w:rPr>
          <w:rFonts w:cstheme="minorHAnsi"/>
          <w:highlight w:val="yellow"/>
          <w:lang w:val="en-IN"/>
        </w:rPr>
        <w:t>To be provided by authors</w:t>
      </w:r>
      <w:r w:rsidR="00AE255C">
        <w:rPr>
          <w:rFonts w:cstheme="minorHAnsi"/>
          <w:lang w:val="en-IN"/>
        </w:rPr>
        <w:t xml:space="preserve">: </w:t>
      </w:r>
      <w:r>
        <w:rPr>
          <w:rFonts w:cstheme="minorHAnsi"/>
          <w:lang w:val="en-IN"/>
        </w:rPr>
        <w:t xml:space="preserve"> </w:t>
      </w:r>
      <w:r w:rsidRPr="00BC3DEE">
        <w:rPr>
          <w:rFonts w:cstheme="minorHAnsi"/>
          <w:lang w:val="en-IN"/>
        </w:rPr>
        <w:t>The software being opened for geometry optimization</w:t>
      </w:r>
      <w:r>
        <w:rPr>
          <w:rFonts w:cstheme="minorHAnsi"/>
          <w:lang w:val="en-IN"/>
        </w:rPr>
        <w:t>.</w:t>
      </w:r>
    </w:p>
    <w:p w14:paraId="21B30185" w14:textId="468777D3" w:rsidR="00BC3DEE" w:rsidRDefault="00BC3DEE" w:rsidP="00BC3DEE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AE255C">
        <w:rPr>
          <w:rFonts w:cstheme="minorHAnsi"/>
          <w:lang w:val="en-IN"/>
        </w:rPr>
        <w:t xml:space="preserve"> </w:t>
      </w:r>
      <w:r w:rsidR="00AE255C" w:rsidRPr="00C12B25">
        <w:rPr>
          <w:rFonts w:cstheme="minorHAnsi"/>
          <w:highlight w:val="yellow"/>
          <w:lang w:val="en-IN"/>
        </w:rPr>
        <w:t>To be provided by authors</w:t>
      </w:r>
      <w:r w:rsidR="00AE255C">
        <w:rPr>
          <w:rFonts w:cstheme="minorHAnsi"/>
          <w:lang w:val="en-IN"/>
        </w:rPr>
        <w:t>:</w:t>
      </w:r>
      <w:r>
        <w:rPr>
          <w:rFonts w:cstheme="minorHAnsi"/>
          <w:lang w:val="en-IN"/>
        </w:rPr>
        <w:t xml:space="preserve"> </w:t>
      </w:r>
      <w:r w:rsidRPr="00BC3DEE">
        <w:rPr>
          <w:rFonts w:cstheme="minorHAnsi"/>
          <w:lang w:val="en-IN"/>
        </w:rPr>
        <w:t xml:space="preserve">The </w:t>
      </w:r>
      <w:r w:rsidRPr="00BC3DEE">
        <w:rPr>
          <w:rFonts w:cstheme="minorHAnsi"/>
          <w:b/>
          <w:bCs/>
          <w:lang w:val="en-IN"/>
        </w:rPr>
        <w:t>File</w:t>
      </w:r>
      <w:r w:rsidRPr="00BC3DEE">
        <w:rPr>
          <w:rFonts w:cstheme="minorHAnsi"/>
          <w:lang w:val="en-IN"/>
        </w:rPr>
        <w:t xml:space="preserve"> tab being clicked, and the </w:t>
      </w:r>
      <w:r w:rsidRPr="00BC3DEE">
        <w:rPr>
          <w:rFonts w:cstheme="minorHAnsi"/>
          <w:b/>
          <w:bCs/>
          <w:lang w:val="en-IN"/>
        </w:rPr>
        <w:t>Open</w:t>
      </w:r>
      <w:r w:rsidRPr="00BC3DEE">
        <w:rPr>
          <w:rFonts w:cstheme="minorHAnsi"/>
          <w:lang w:val="en-IN"/>
        </w:rPr>
        <w:t xml:space="preserve"> option being selected</w:t>
      </w:r>
      <w:r>
        <w:rPr>
          <w:rFonts w:cstheme="minorHAnsi"/>
          <w:lang w:val="en-IN"/>
        </w:rPr>
        <w:t>.</w:t>
      </w:r>
      <w:r w:rsidRPr="00BC3DEE">
        <w:rPr>
          <w:rFonts w:cstheme="minorHAnsi"/>
          <w:lang w:val="en-IN"/>
        </w:rPr>
        <w:t xml:space="preserve"> </w:t>
      </w:r>
      <w:r>
        <w:rPr>
          <w:rFonts w:cstheme="minorHAnsi"/>
          <w:lang w:val="en-IN"/>
        </w:rPr>
        <w:t>T</w:t>
      </w:r>
      <w:r w:rsidRPr="00BC3DEE">
        <w:rPr>
          <w:rFonts w:cstheme="minorHAnsi"/>
          <w:lang w:val="en-IN"/>
        </w:rPr>
        <w:t xml:space="preserve">he </w:t>
      </w:r>
      <w:r w:rsidRPr="00BC3DEE">
        <w:rPr>
          <w:rFonts w:cstheme="minorHAnsi"/>
          <w:b/>
          <w:bCs/>
          <w:lang w:val="en-IN"/>
        </w:rPr>
        <w:t>SDF</w:t>
      </w:r>
      <w:r w:rsidRPr="00BC3DEE">
        <w:rPr>
          <w:rFonts w:cstheme="minorHAnsi"/>
          <w:lang w:val="en-IN"/>
        </w:rPr>
        <w:t xml:space="preserve"> file</w:t>
      </w:r>
      <w:r>
        <w:rPr>
          <w:rFonts w:cstheme="minorHAnsi"/>
          <w:lang w:val="en-IN"/>
        </w:rPr>
        <w:t xml:space="preserve"> being loaded</w:t>
      </w:r>
      <w:r w:rsidRPr="00BC3DEE">
        <w:rPr>
          <w:rFonts w:cstheme="minorHAnsi"/>
          <w:lang w:val="en-IN"/>
        </w:rPr>
        <w:t>.</w:t>
      </w:r>
    </w:p>
    <w:p w14:paraId="345BC4B0" w14:textId="375D8123" w:rsidR="00BC3DEE" w:rsidRDefault="00BC3DEE" w:rsidP="00BC3DEE">
      <w:pPr>
        <w:pStyle w:val="ListParagraph"/>
        <w:numPr>
          <w:ilvl w:val="1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 xml:space="preserve">Navigate </w:t>
      </w:r>
      <w:r w:rsidRPr="00BC3DEE">
        <w:rPr>
          <w:rFonts w:cstheme="minorHAnsi"/>
          <w:lang w:val="en-IN"/>
        </w:rPr>
        <w:t xml:space="preserve">to the </w:t>
      </w:r>
      <w:r w:rsidRPr="00BC3DEE">
        <w:rPr>
          <w:rFonts w:cstheme="minorHAnsi"/>
          <w:b/>
          <w:bCs/>
          <w:lang w:val="en-IN"/>
        </w:rPr>
        <w:t>Calculate</w:t>
      </w:r>
      <w:r w:rsidRPr="00BC3DEE">
        <w:rPr>
          <w:rFonts w:cstheme="minorHAnsi"/>
          <w:lang w:val="en-IN"/>
        </w:rPr>
        <w:t xml:space="preserve"> tab and select </w:t>
      </w:r>
      <w:r w:rsidRPr="00BC3DEE">
        <w:rPr>
          <w:rFonts w:cstheme="minorHAnsi"/>
          <w:b/>
          <w:bCs/>
          <w:lang w:val="en-IN"/>
        </w:rPr>
        <w:t>Gaussian Calculation Setup</w:t>
      </w:r>
      <w:r w:rsidRPr="00BC3DEE">
        <w:rPr>
          <w:rFonts w:cstheme="minorHAnsi"/>
          <w:lang w:val="en-IN"/>
        </w:rPr>
        <w:t xml:space="preserve">. In the </w:t>
      </w:r>
      <w:r w:rsidRPr="00BC3DEE">
        <w:rPr>
          <w:rFonts w:cstheme="minorHAnsi"/>
          <w:b/>
          <w:bCs/>
          <w:lang w:val="en-IN"/>
        </w:rPr>
        <w:t>Job Type</w:t>
      </w:r>
      <w:r w:rsidRPr="00BC3DEE">
        <w:rPr>
          <w:rFonts w:cstheme="minorHAnsi"/>
          <w:lang w:val="en-IN"/>
        </w:rPr>
        <w:t xml:space="preserve"> tab, choose </w:t>
      </w:r>
      <w:r w:rsidRPr="00BC3DEE">
        <w:rPr>
          <w:rFonts w:cstheme="minorHAnsi"/>
          <w:b/>
          <w:bCs/>
          <w:lang w:val="en-IN"/>
        </w:rPr>
        <w:t>Optimization</w:t>
      </w:r>
      <w:r w:rsidRPr="00BC3DEE">
        <w:rPr>
          <w:rFonts w:cstheme="minorHAnsi"/>
          <w:lang w:val="en-IN"/>
        </w:rPr>
        <w:t xml:space="preserve"> or </w:t>
      </w:r>
      <w:r w:rsidRPr="00BC3DEE">
        <w:rPr>
          <w:rFonts w:cstheme="minorHAnsi"/>
          <w:b/>
          <w:bCs/>
          <w:lang w:val="en-IN"/>
        </w:rPr>
        <w:t>Opt+Freq</w:t>
      </w:r>
      <w:r w:rsidRPr="00BC3DEE">
        <w:rPr>
          <w:rFonts w:cstheme="minorHAnsi"/>
          <w:lang w:val="en-IN"/>
        </w:rPr>
        <w:t xml:space="preserve"> </w:t>
      </w:r>
      <w:r w:rsidRPr="00BC3DEE">
        <w:rPr>
          <w:rFonts w:cstheme="minorHAnsi"/>
          <w:i/>
          <w:iCs/>
          <w:color w:val="FF0000"/>
          <w:lang w:val="en-IN"/>
        </w:rPr>
        <w:t>(optimization plus frequency)</w:t>
      </w:r>
      <w:r>
        <w:rPr>
          <w:rFonts w:cstheme="minorHAnsi"/>
          <w:lang w:val="en-IN"/>
        </w:rPr>
        <w:t xml:space="preserve"> </w:t>
      </w:r>
      <w:r w:rsidRPr="00BC3DEE">
        <w:rPr>
          <w:rFonts w:cstheme="minorHAnsi"/>
          <w:b/>
          <w:bCs/>
          <w:lang w:val="en-IN"/>
        </w:rPr>
        <w:t>[</w:t>
      </w:r>
      <w:r>
        <w:rPr>
          <w:rFonts w:cstheme="minorHAnsi"/>
          <w:b/>
          <w:bCs/>
          <w:lang w:val="en-IN"/>
        </w:rPr>
        <w:t>1</w:t>
      </w:r>
      <w:r w:rsidRPr="00BC3DEE">
        <w:rPr>
          <w:rFonts w:cstheme="minorHAnsi"/>
          <w:b/>
          <w:bCs/>
          <w:lang w:val="en-IN"/>
        </w:rPr>
        <w:t>]</w:t>
      </w:r>
      <w:r w:rsidRPr="00BC3DEE">
        <w:rPr>
          <w:rFonts w:cstheme="minorHAnsi"/>
          <w:lang w:val="en-IN"/>
        </w:rPr>
        <w:t>.</w:t>
      </w:r>
      <w:r>
        <w:rPr>
          <w:rFonts w:cstheme="minorHAnsi"/>
          <w:lang w:val="en-IN"/>
        </w:rPr>
        <w:t xml:space="preserve"> </w:t>
      </w:r>
      <w:r w:rsidRPr="00BC3DEE">
        <w:rPr>
          <w:rFonts w:cstheme="minorHAnsi"/>
          <w:highlight w:val="yellow"/>
          <w:lang w:val="en-IN"/>
        </w:rPr>
        <w:t xml:space="preserve">Authors: How do you want to pronounce Opt+Freq? </w:t>
      </w:r>
      <w:commentRangeStart w:id="11"/>
      <w:r w:rsidRPr="00BC3DEE">
        <w:rPr>
          <w:rFonts w:cstheme="minorHAnsi"/>
          <w:highlight w:val="yellow"/>
          <w:lang w:val="en-IN"/>
        </w:rPr>
        <w:t>Optimization plus frequency?</w:t>
      </w:r>
      <w:commentRangeEnd w:id="11"/>
      <w:r w:rsidR="00FD66A8">
        <w:rPr>
          <w:rStyle w:val="CommentReference"/>
          <w:lang w:val="x-none" w:eastAsia="x-none"/>
        </w:rPr>
        <w:commentReference w:id="11"/>
      </w:r>
    </w:p>
    <w:p w14:paraId="5FE6BC64" w14:textId="2997BC31" w:rsidR="00BC3DEE" w:rsidRDefault="00BC3DEE" w:rsidP="00BC3DEE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AE255C">
        <w:rPr>
          <w:rFonts w:cstheme="minorHAnsi"/>
          <w:lang w:val="en-IN"/>
        </w:rPr>
        <w:t xml:space="preserve"> </w:t>
      </w:r>
      <w:r w:rsidR="00AE255C" w:rsidRPr="00C12B25">
        <w:rPr>
          <w:rFonts w:cstheme="minorHAnsi"/>
          <w:highlight w:val="yellow"/>
          <w:lang w:val="en-IN"/>
        </w:rPr>
        <w:t>To be provided by authors</w:t>
      </w:r>
      <w:r w:rsidR="00AE255C">
        <w:rPr>
          <w:rFonts w:cstheme="minorHAnsi"/>
          <w:lang w:val="en-IN"/>
        </w:rPr>
        <w:t>:</w:t>
      </w:r>
      <w:r>
        <w:rPr>
          <w:rFonts w:cstheme="minorHAnsi"/>
          <w:lang w:val="en-IN"/>
        </w:rPr>
        <w:t xml:space="preserve"> </w:t>
      </w:r>
      <w:r w:rsidRPr="00BC3DEE">
        <w:rPr>
          <w:rFonts w:cstheme="minorHAnsi"/>
          <w:lang w:val="en-IN"/>
        </w:rPr>
        <w:t xml:space="preserve">The </w:t>
      </w:r>
      <w:r w:rsidRPr="00BC3DEE">
        <w:rPr>
          <w:rFonts w:cstheme="minorHAnsi"/>
          <w:b/>
          <w:bCs/>
          <w:lang w:val="en-IN"/>
        </w:rPr>
        <w:t>Calculate</w:t>
      </w:r>
      <w:r w:rsidRPr="00BC3DEE">
        <w:rPr>
          <w:rFonts w:cstheme="minorHAnsi"/>
          <w:lang w:val="en-IN"/>
        </w:rPr>
        <w:t xml:space="preserve"> tab being clicked, and </w:t>
      </w:r>
      <w:r w:rsidRPr="00BC3DEE">
        <w:rPr>
          <w:rFonts w:cstheme="minorHAnsi"/>
          <w:b/>
          <w:bCs/>
          <w:lang w:val="en-IN"/>
        </w:rPr>
        <w:t>Gaussian Calculation Setup</w:t>
      </w:r>
      <w:r w:rsidRPr="00BC3DEE">
        <w:rPr>
          <w:rFonts w:cstheme="minorHAnsi"/>
          <w:lang w:val="en-IN"/>
        </w:rPr>
        <w:t xml:space="preserve"> being selected.</w:t>
      </w:r>
      <w:r>
        <w:rPr>
          <w:rFonts w:cstheme="minorHAnsi"/>
          <w:lang w:val="en-IN"/>
        </w:rPr>
        <w:t xml:space="preserve"> </w:t>
      </w:r>
      <w:r w:rsidRPr="00BC3DEE">
        <w:rPr>
          <w:rFonts w:cstheme="minorHAnsi"/>
          <w:lang w:val="en-IN"/>
        </w:rPr>
        <w:t xml:space="preserve">The </w:t>
      </w:r>
      <w:r w:rsidRPr="00BC3DEE">
        <w:rPr>
          <w:rFonts w:cstheme="minorHAnsi"/>
          <w:b/>
          <w:bCs/>
          <w:lang w:val="en-IN"/>
        </w:rPr>
        <w:t>Job Type</w:t>
      </w:r>
      <w:r w:rsidRPr="00BC3DEE">
        <w:rPr>
          <w:rFonts w:cstheme="minorHAnsi"/>
          <w:lang w:val="en-IN"/>
        </w:rPr>
        <w:t xml:space="preserve"> tab being accessed, and </w:t>
      </w:r>
      <w:r w:rsidRPr="00BC3DEE">
        <w:rPr>
          <w:rFonts w:cstheme="minorHAnsi"/>
          <w:b/>
          <w:bCs/>
          <w:lang w:val="en-IN"/>
        </w:rPr>
        <w:t>Optimization</w:t>
      </w:r>
      <w:r w:rsidRPr="00BC3DEE">
        <w:rPr>
          <w:rFonts w:cstheme="minorHAnsi"/>
          <w:lang w:val="en-IN"/>
        </w:rPr>
        <w:t xml:space="preserve"> or </w:t>
      </w:r>
      <w:r w:rsidRPr="00BC3DEE">
        <w:rPr>
          <w:rFonts w:cstheme="minorHAnsi"/>
          <w:b/>
          <w:bCs/>
          <w:lang w:val="en-IN"/>
        </w:rPr>
        <w:t>Opt+Freq</w:t>
      </w:r>
      <w:r w:rsidRPr="00BC3DEE">
        <w:rPr>
          <w:rFonts w:cstheme="minorHAnsi"/>
          <w:lang w:val="en-IN"/>
        </w:rPr>
        <w:t xml:space="preserve"> being selected.</w:t>
      </w:r>
    </w:p>
    <w:p w14:paraId="67640640" w14:textId="29954A6E" w:rsidR="00BC3DEE" w:rsidRDefault="00E67704" w:rsidP="00BC3DEE">
      <w:pPr>
        <w:pStyle w:val="ListParagraph"/>
        <w:numPr>
          <w:ilvl w:val="1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Now, n</w:t>
      </w:r>
      <w:r w:rsidR="00BC3DEE">
        <w:rPr>
          <w:rFonts w:cstheme="minorHAnsi"/>
          <w:lang w:val="en-IN"/>
        </w:rPr>
        <w:t xml:space="preserve">avigate </w:t>
      </w:r>
      <w:r w:rsidR="00BC3DEE" w:rsidRPr="00BC3DEE">
        <w:rPr>
          <w:rFonts w:cstheme="minorHAnsi"/>
          <w:lang w:val="en-IN"/>
        </w:rPr>
        <w:t xml:space="preserve">to the </w:t>
      </w:r>
      <w:r w:rsidR="00BC3DEE" w:rsidRPr="00BC3DEE">
        <w:rPr>
          <w:rFonts w:cstheme="minorHAnsi"/>
          <w:b/>
          <w:bCs/>
          <w:lang w:val="en-IN"/>
        </w:rPr>
        <w:t>Method</w:t>
      </w:r>
      <w:r w:rsidR="00BC3DEE" w:rsidRPr="00BC3DEE">
        <w:rPr>
          <w:rFonts w:cstheme="minorHAnsi"/>
          <w:lang w:val="en-IN"/>
        </w:rPr>
        <w:t xml:space="preserve"> tab and select the quantum chemistry method. Choose the </w:t>
      </w:r>
      <w:r w:rsidR="00BC3DEE" w:rsidRPr="00BC3DEE">
        <w:rPr>
          <w:rFonts w:cstheme="minorHAnsi"/>
          <w:b/>
          <w:bCs/>
          <w:lang w:val="en-IN"/>
        </w:rPr>
        <w:t>Kohn–Sham global-hybrid exchange-correlation density functional</w:t>
      </w:r>
      <w:r w:rsidR="00BC3DEE" w:rsidRPr="00BC3DEE">
        <w:rPr>
          <w:rFonts w:cstheme="minorHAnsi"/>
          <w:lang w:val="en-IN"/>
        </w:rPr>
        <w:t xml:space="preserve">, </w:t>
      </w:r>
      <w:r w:rsidR="00BC3DEE" w:rsidRPr="00CD0860">
        <w:rPr>
          <w:rFonts w:cstheme="minorHAnsi"/>
          <w:b/>
          <w:bCs/>
          <w:lang w:val="en-IN"/>
        </w:rPr>
        <w:t>basis set, charge</w:t>
      </w:r>
      <w:r w:rsidR="00BC3DEE" w:rsidRPr="00BC3DEE">
        <w:rPr>
          <w:rFonts w:cstheme="minorHAnsi"/>
          <w:lang w:val="en-IN"/>
        </w:rPr>
        <w:t xml:space="preserve">, and </w:t>
      </w:r>
      <w:r w:rsidR="00BC3DEE" w:rsidRPr="00CD0860">
        <w:rPr>
          <w:rFonts w:cstheme="minorHAnsi"/>
          <w:b/>
          <w:bCs/>
          <w:lang w:val="en-IN"/>
        </w:rPr>
        <w:t>spin</w:t>
      </w:r>
      <w:r w:rsidR="003A7B9F">
        <w:rPr>
          <w:rFonts w:cstheme="minorHAnsi"/>
          <w:b/>
          <w:bCs/>
          <w:lang w:val="en-IN"/>
        </w:rPr>
        <w:t xml:space="preserve"> of choice</w:t>
      </w:r>
      <w:r w:rsidR="00BC3DEE" w:rsidRPr="00BC3DEE">
        <w:rPr>
          <w:rFonts w:cstheme="minorHAnsi"/>
          <w:lang w:val="en-IN"/>
        </w:rPr>
        <w:t xml:space="preserve"> from the dropdown menus </w:t>
      </w:r>
      <w:r w:rsidR="00BC3DEE" w:rsidRPr="00BC3DEE">
        <w:rPr>
          <w:rFonts w:cstheme="minorHAnsi"/>
          <w:b/>
          <w:bCs/>
          <w:lang w:val="en-IN"/>
        </w:rPr>
        <w:t>[</w:t>
      </w:r>
      <w:r>
        <w:rPr>
          <w:rFonts w:cstheme="minorHAnsi"/>
          <w:b/>
          <w:bCs/>
          <w:lang w:val="en-IN"/>
        </w:rPr>
        <w:t>1</w:t>
      </w:r>
      <w:r w:rsidR="00BC3DEE" w:rsidRPr="00BC3DEE">
        <w:rPr>
          <w:rFonts w:cstheme="minorHAnsi"/>
          <w:b/>
          <w:bCs/>
          <w:lang w:val="en-IN"/>
        </w:rPr>
        <w:t>]</w:t>
      </w:r>
      <w:r w:rsidR="00BC3DEE" w:rsidRPr="00BC3DEE">
        <w:rPr>
          <w:rFonts w:cstheme="minorHAnsi"/>
          <w:lang w:val="en-IN"/>
        </w:rPr>
        <w:t>.</w:t>
      </w:r>
    </w:p>
    <w:p w14:paraId="31D625B1" w14:textId="29295280" w:rsidR="00E67704" w:rsidRDefault="00E67704" w:rsidP="00E67704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AE255C">
        <w:rPr>
          <w:rFonts w:cstheme="minorHAnsi"/>
          <w:lang w:val="en-IN"/>
        </w:rPr>
        <w:t xml:space="preserve"> </w:t>
      </w:r>
      <w:r w:rsidR="00AE255C" w:rsidRPr="00C12B25">
        <w:rPr>
          <w:rFonts w:cstheme="minorHAnsi"/>
          <w:highlight w:val="yellow"/>
          <w:lang w:val="en-IN"/>
        </w:rPr>
        <w:t>To be provided by authors</w:t>
      </w:r>
      <w:r w:rsidR="00AE255C">
        <w:rPr>
          <w:rFonts w:cstheme="minorHAnsi"/>
          <w:lang w:val="en-IN"/>
        </w:rPr>
        <w:t>:</w:t>
      </w:r>
      <w:r>
        <w:rPr>
          <w:rFonts w:cstheme="minorHAnsi"/>
          <w:lang w:val="en-IN"/>
        </w:rPr>
        <w:t xml:space="preserve"> </w:t>
      </w:r>
      <w:r w:rsidRPr="00BC3DEE">
        <w:rPr>
          <w:rFonts w:cstheme="minorHAnsi"/>
          <w:lang w:val="en-IN"/>
        </w:rPr>
        <w:t xml:space="preserve">The </w:t>
      </w:r>
      <w:r w:rsidRPr="00BC3DEE">
        <w:rPr>
          <w:rFonts w:cstheme="minorHAnsi"/>
          <w:b/>
          <w:bCs/>
          <w:lang w:val="en-IN"/>
        </w:rPr>
        <w:t>Method</w:t>
      </w:r>
      <w:r w:rsidRPr="00BC3DEE">
        <w:rPr>
          <w:rFonts w:cstheme="minorHAnsi"/>
          <w:lang w:val="en-IN"/>
        </w:rPr>
        <w:t xml:space="preserve"> tab being clicked, and a quantum chemistry method being selected.</w:t>
      </w:r>
      <w:r>
        <w:rPr>
          <w:rFonts w:cstheme="minorHAnsi"/>
          <w:lang w:val="en-IN"/>
        </w:rPr>
        <w:t xml:space="preserve"> </w:t>
      </w:r>
      <w:r w:rsidRPr="00BC3DEE">
        <w:rPr>
          <w:rFonts w:cstheme="minorHAnsi"/>
          <w:lang w:val="en-IN"/>
        </w:rPr>
        <w:t xml:space="preserve">The </w:t>
      </w:r>
      <w:r w:rsidRPr="00BC3DEE">
        <w:rPr>
          <w:rFonts w:cstheme="minorHAnsi"/>
          <w:b/>
          <w:bCs/>
          <w:lang w:val="en-IN"/>
        </w:rPr>
        <w:t>Kohn–Sham</w:t>
      </w:r>
      <w:r w:rsidRPr="00BC3DEE">
        <w:rPr>
          <w:rFonts w:cstheme="minorHAnsi"/>
          <w:lang w:val="en-IN"/>
        </w:rPr>
        <w:t xml:space="preserve"> </w:t>
      </w:r>
      <w:r w:rsidR="00CD0860" w:rsidRPr="00BC3DEE">
        <w:rPr>
          <w:rFonts w:cstheme="minorHAnsi"/>
          <w:b/>
          <w:bCs/>
          <w:lang w:val="en-IN"/>
        </w:rPr>
        <w:t>global-hybrid exchange-correlation density functional</w:t>
      </w:r>
      <w:r w:rsidRPr="00BC3DEE">
        <w:rPr>
          <w:rFonts w:cstheme="minorHAnsi"/>
          <w:lang w:val="en-IN"/>
        </w:rPr>
        <w:t>, basis set, charge, and spin being chosen from dropdown menus.</w:t>
      </w:r>
    </w:p>
    <w:p w14:paraId="46B7A935" w14:textId="35285B63" w:rsidR="00E67704" w:rsidRDefault="00E67704" w:rsidP="00E67704">
      <w:pPr>
        <w:pStyle w:val="ListParagraph"/>
        <w:numPr>
          <w:ilvl w:val="1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 xml:space="preserve">Go to </w:t>
      </w:r>
      <w:r w:rsidRPr="00BC3DEE">
        <w:rPr>
          <w:rFonts w:cstheme="minorHAnsi"/>
          <w:lang w:val="en-IN"/>
        </w:rPr>
        <w:t xml:space="preserve">the </w:t>
      </w:r>
      <w:r w:rsidRPr="00BC3DEE">
        <w:rPr>
          <w:rFonts w:cstheme="minorHAnsi"/>
          <w:b/>
          <w:bCs/>
          <w:lang w:val="en-IN"/>
        </w:rPr>
        <w:t>Title</w:t>
      </w:r>
      <w:r w:rsidRPr="00BC3DEE">
        <w:rPr>
          <w:rFonts w:cstheme="minorHAnsi"/>
          <w:lang w:val="en-IN"/>
        </w:rPr>
        <w:t xml:space="preserve"> tab and enter a name for the compound under investigation </w:t>
      </w:r>
      <w:r w:rsidRPr="00BC3DEE">
        <w:rPr>
          <w:rFonts w:cstheme="minorHAnsi"/>
          <w:b/>
          <w:bCs/>
          <w:lang w:val="en-IN"/>
        </w:rPr>
        <w:t>[1]</w:t>
      </w:r>
      <w:r>
        <w:rPr>
          <w:rFonts w:cstheme="minorHAnsi"/>
          <w:b/>
          <w:bCs/>
          <w:lang w:val="en-IN"/>
        </w:rPr>
        <w:t xml:space="preserve">. </w:t>
      </w:r>
      <w:r w:rsidRPr="00BC3DEE">
        <w:rPr>
          <w:rFonts w:cstheme="minorHAnsi"/>
          <w:lang w:val="en-IN"/>
        </w:rPr>
        <w:t xml:space="preserve">Navigate to the </w:t>
      </w:r>
      <w:r w:rsidRPr="00BC3DEE">
        <w:rPr>
          <w:rFonts w:cstheme="minorHAnsi"/>
          <w:b/>
          <w:bCs/>
          <w:lang w:val="en-IN"/>
        </w:rPr>
        <w:t>Link 0</w:t>
      </w:r>
      <w:r w:rsidRPr="00BC3DEE">
        <w:rPr>
          <w:rFonts w:cstheme="minorHAnsi"/>
          <w:lang w:val="en-IN"/>
        </w:rPr>
        <w:t xml:space="preserve"> </w:t>
      </w:r>
      <w:r w:rsidRPr="00E67704">
        <w:rPr>
          <w:rFonts w:cstheme="minorHAnsi"/>
          <w:i/>
          <w:iCs/>
          <w:color w:val="FF0000"/>
          <w:lang w:val="en-IN"/>
        </w:rPr>
        <w:t>(zero)</w:t>
      </w:r>
      <w:r>
        <w:rPr>
          <w:rFonts w:cstheme="minorHAnsi"/>
          <w:lang w:val="en-IN"/>
        </w:rPr>
        <w:t xml:space="preserve"> </w:t>
      </w:r>
      <w:r w:rsidRPr="00BC3DEE">
        <w:rPr>
          <w:rFonts w:cstheme="minorHAnsi"/>
          <w:lang w:val="en-IN"/>
        </w:rPr>
        <w:t xml:space="preserve">tab and specify the </w:t>
      </w:r>
      <w:r w:rsidRPr="00BC3DEE">
        <w:rPr>
          <w:rFonts w:cstheme="minorHAnsi"/>
          <w:b/>
          <w:bCs/>
          <w:lang w:val="en-IN"/>
        </w:rPr>
        <w:t>Memory Limit</w:t>
      </w:r>
      <w:r w:rsidRPr="00BC3DEE">
        <w:rPr>
          <w:rFonts w:cstheme="minorHAnsi"/>
          <w:lang w:val="en-IN"/>
        </w:rPr>
        <w:t xml:space="preserve"> and </w:t>
      </w:r>
      <w:r w:rsidRPr="00BC3DEE">
        <w:rPr>
          <w:rFonts w:cstheme="minorHAnsi"/>
          <w:b/>
          <w:bCs/>
          <w:lang w:val="en-IN"/>
        </w:rPr>
        <w:t>Shared Processors</w:t>
      </w:r>
      <w:r w:rsidRPr="00BC3DEE">
        <w:rPr>
          <w:rFonts w:cstheme="minorHAnsi"/>
          <w:lang w:val="en-IN"/>
        </w:rPr>
        <w:t xml:space="preserve">. Untick the </w:t>
      </w:r>
      <w:r w:rsidRPr="00BC3DEE">
        <w:rPr>
          <w:rFonts w:cstheme="minorHAnsi"/>
          <w:b/>
          <w:bCs/>
          <w:lang w:val="en-IN"/>
        </w:rPr>
        <w:t>Full Path</w:t>
      </w:r>
      <w:r w:rsidRPr="00BC3DEE">
        <w:rPr>
          <w:rFonts w:cstheme="minorHAnsi"/>
          <w:lang w:val="en-IN"/>
        </w:rPr>
        <w:t xml:space="preserve"> boxes </w:t>
      </w:r>
      <w:r w:rsidRPr="00BC3DEE">
        <w:rPr>
          <w:rFonts w:cstheme="minorHAnsi"/>
          <w:b/>
          <w:bCs/>
          <w:lang w:val="en-IN"/>
        </w:rPr>
        <w:t>[</w:t>
      </w:r>
      <w:r>
        <w:rPr>
          <w:rFonts w:cstheme="minorHAnsi"/>
          <w:b/>
          <w:bCs/>
          <w:lang w:val="en-IN"/>
        </w:rPr>
        <w:t>2</w:t>
      </w:r>
      <w:r w:rsidRPr="00BC3DEE">
        <w:rPr>
          <w:rFonts w:cstheme="minorHAnsi"/>
          <w:b/>
          <w:bCs/>
          <w:lang w:val="en-IN"/>
        </w:rPr>
        <w:t>]</w:t>
      </w:r>
      <w:r w:rsidRPr="00BC3DEE">
        <w:rPr>
          <w:rFonts w:cstheme="minorHAnsi"/>
          <w:lang w:val="en-IN"/>
        </w:rPr>
        <w:t>.</w:t>
      </w:r>
    </w:p>
    <w:p w14:paraId="6F8EC8A7" w14:textId="4A953CD0" w:rsidR="00E67704" w:rsidRDefault="00E67704" w:rsidP="00E67704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AE255C" w:rsidRPr="00AE255C">
        <w:rPr>
          <w:rFonts w:cstheme="minorHAnsi"/>
          <w:highlight w:val="yellow"/>
          <w:lang w:val="en-IN"/>
        </w:rPr>
        <w:t xml:space="preserve"> </w:t>
      </w:r>
      <w:r w:rsidR="00AE255C" w:rsidRPr="00C12B25">
        <w:rPr>
          <w:rFonts w:cstheme="minorHAnsi"/>
          <w:highlight w:val="yellow"/>
          <w:lang w:val="en-IN"/>
        </w:rPr>
        <w:t>To be provided by authors</w:t>
      </w:r>
      <w:r w:rsidR="00AE255C">
        <w:rPr>
          <w:rFonts w:cstheme="minorHAnsi"/>
          <w:lang w:val="en-IN"/>
        </w:rPr>
        <w:t xml:space="preserve">: </w:t>
      </w:r>
      <w:r w:rsidRPr="00BC3DEE">
        <w:rPr>
          <w:rFonts w:cstheme="minorHAnsi"/>
          <w:lang w:val="en-IN"/>
        </w:rPr>
        <w:t xml:space="preserve">The </w:t>
      </w:r>
      <w:r w:rsidRPr="00BC3DEE">
        <w:rPr>
          <w:rFonts w:cstheme="minorHAnsi"/>
          <w:b/>
          <w:bCs/>
          <w:lang w:val="en-IN"/>
        </w:rPr>
        <w:t>Title</w:t>
      </w:r>
      <w:r w:rsidRPr="00BC3DEE">
        <w:rPr>
          <w:rFonts w:cstheme="minorHAnsi"/>
          <w:lang w:val="en-IN"/>
        </w:rPr>
        <w:t xml:space="preserve"> tab being accessed, and a name being entered for the compound</w:t>
      </w:r>
      <w:r>
        <w:rPr>
          <w:rFonts w:cstheme="minorHAnsi"/>
          <w:lang w:val="en-IN"/>
        </w:rPr>
        <w:t>.</w:t>
      </w:r>
    </w:p>
    <w:p w14:paraId="2EE14D76" w14:textId="1E88ED19" w:rsidR="00E67704" w:rsidRPr="00E67704" w:rsidRDefault="00E67704" w:rsidP="00E67704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lastRenderedPageBreak/>
        <w:t>SCREEN:</w:t>
      </w:r>
      <w:r w:rsidR="00AE255C" w:rsidRPr="00AE255C">
        <w:rPr>
          <w:rFonts w:cstheme="minorHAnsi"/>
          <w:highlight w:val="yellow"/>
          <w:lang w:val="en-IN"/>
        </w:rPr>
        <w:t xml:space="preserve"> </w:t>
      </w:r>
      <w:r w:rsidR="00AE255C" w:rsidRPr="00C12B25">
        <w:rPr>
          <w:rFonts w:cstheme="minorHAnsi"/>
          <w:highlight w:val="yellow"/>
          <w:lang w:val="en-IN"/>
        </w:rPr>
        <w:t>To be provided by authors</w:t>
      </w:r>
      <w:r w:rsidR="00AE255C">
        <w:rPr>
          <w:rFonts w:cstheme="minorHAnsi"/>
          <w:lang w:val="en-IN"/>
        </w:rPr>
        <w:t>:</w:t>
      </w:r>
      <w:r>
        <w:rPr>
          <w:rFonts w:cstheme="minorHAnsi"/>
          <w:lang w:val="en-IN"/>
        </w:rPr>
        <w:t xml:space="preserve"> </w:t>
      </w:r>
      <w:del w:id="12" w:author="VITALIS MBAYO" w:date="2025-03-01T12:29:00Z" w16du:dateUtc="2025-03-01T10:29:00Z">
        <w:r w:rsidRPr="00BC3DEE" w:rsidDel="002B3205">
          <w:rPr>
            <w:rFonts w:cstheme="minorHAnsi"/>
            <w:lang w:val="en-IN"/>
          </w:rPr>
          <w:delText xml:space="preserve">The </w:delText>
        </w:r>
        <w:r w:rsidRPr="00BC3DEE" w:rsidDel="002B3205">
          <w:rPr>
            <w:rFonts w:cstheme="minorHAnsi"/>
            <w:b/>
            <w:bCs/>
            <w:lang w:val="en-IN"/>
          </w:rPr>
          <w:delText>Link 0</w:delText>
        </w:r>
        <w:r w:rsidRPr="00BC3DEE" w:rsidDel="002B3205">
          <w:rPr>
            <w:rFonts w:cstheme="minorHAnsi"/>
            <w:lang w:val="en-IN"/>
          </w:rPr>
          <w:delText xml:space="preserve"> tab being accessed, and memory limit and shared processors being specified.</w:delText>
        </w:r>
        <w:r w:rsidDel="002B3205">
          <w:rPr>
            <w:rFonts w:cstheme="minorHAnsi"/>
            <w:lang w:val="en-IN"/>
          </w:rPr>
          <w:delText xml:space="preserve"> </w:delText>
        </w:r>
        <w:r w:rsidRPr="00BC3DEE" w:rsidDel="002B3205">
          <w:rPr>
            <w:rFonts w:cstheme="minorHAnsi"/>
            <w:lang w:val="en-IN"/>
          </w:rPr>
          <w:delText xml:space="preserve">The </w:delText>
        </w:r>
        <w:r w:rsidRPr="00BC3DEE" w:rsidDel="002B3205">
          <w:rPr>
            <w:rFonts w:cstheme="minorHAnsi"/>
            <w:b/>
            <w:bCs/>
            <w:lang w:val="en-IN"/>
          </w:rPr>
          <w:delText>Full Path</w:delText>
        </w:r>
        <w:r w:rsidRPr="00BC3DEE" w:rsidDel="002B3205">
          <w:rPr>
            <w:rFonts w:cstheme="minorHAnsi"/>
            <w:lang w:val="en-IN"/>
          </w:rPr>
          <w:delText xml:space="preserve"> boxes being unticked.</w:delText>
        </w:r>
      </w:del>
      <w:ins w:id="13" w:author="VITALIS MBAYO" w:date="2025-03-01T12:29:00Z" w16du:dateUtc="2025-03-01T10:29:00Z">
        <w:r w:rsidR="002B3205">
          <w:rPr>
            <w:rFonts w:cstheme="minorHAnsi"/>
            <w:lang w:val="en-IN"/>
          </w:rPr>
          <w:t xml:space="preserve"> </w:t>
        </w:r>
      </w:ins>
    </w:p>
    <w:p w14:paraId="7F70B736" w14:textId="580C9421" w:rsidR="00BC3DEE" w:rsidRDefault="00E67704" w:rsidP="00BC3DEE">
      <w:pPr>
        <w:pStyle w:val="ListParagraph"/>
        <w:numPr>
          <w:ilvl w:val="1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 xml:space="preserve">Click </w:t>
      </w:r>
      <w:r w:rsidRPr="00BC3DEE">
        <w:rPr>
          <w:rFonts w:cstheme="minorHAnsi"/>
          <w:lang w:val="en-IN"/>
        </w:rPr>
        <w:t xml:space="preserve">the </w:t>
      </w:r>
      <w:r w:rsidRPr="00BC3DEE">
        <w:rPr>
          <w:rFonts w:cstheme="minorHAnsi"/>
          <w:b/>
          <w:bCs/>
          <w:lang w:val="en-IN"/>
        </w:rPr>
        <w:t>Edit</w:t>
      </w:r>
      <w:r w:rsidRPr="00BC3DEE">
        <w:rPr>
          <w:rFonts w:cstheme="minorHAnsi"/>
          <w:lang w:val="en-IN"/>
        </w:rPr>
        <w:t xml:space="preserve"> button at the bottom to save the </w:t>
      </w:r>
      <w:r w:rsidRPr="00CD0860">
        <w:rPr>
          <w:rFonts w:cstheme="minorHAnsi"/>
          <w:lang w:val="en-IN"/>
        </w:rPr>
        <w:t>Gaussian input file</w:t>
      </w:r>
      <w:r w:rsidRPr="00BC3DEE">
        <w:rPr>
          <w:rFonts w:cstheme="minorHAnsi"/>
          <w:lang w:val="en-IN"/>
        </w:rPr>
        <w:t xml:space="preserve"> </w:t>
      </w:r>
      <w:r w:rsidRPr="00BC3DEE">
        <w:rPr>
          <w:rFonts w:cstheme="minorHAnsi"/>
          <w:b/>
          <w:bCs/>
          <w:lang w:val="en-IN"/>
        </w:rPr>
        <w:t>[1]</w:t>
      </w:r>
      <w:r w:rsidRPr="00BC3DEE">
        <w:rPr>
          <w:rFonts w:cstheme="minorHAnsi"/>
          <w:lang w:val="en-IN"/>
        </w:rPr>
        <w:t xml:space="preserve">. Save the file in the preferred location with a </w:t>
      </w:r>
      <w:r w:rsidR="00285D5F">
        <w:rPr>
          <w:rFonts w:cstheme="minorHAnsi"/>
          <w:lang w:val="en-IN"/>
        </w:rPr>
        <w:t>file</w:t>
      </w:r>
      <w:r w:rsidRPr="00BC3DEE">
        <w:rPr>
          <w:rFonts w:cstheme="minorHAnsi"/>
          <w:lang w:val="en-IN"/>
        </w:rPr>
        <w:t xml:space="preserve"> name</w:t>
      </w:r>
      <w:r w:rsidR="00285D5F">
        <w:rPr>
          <w:rFonts w:cstheme="minorHAnsi"/>
          <w:lang w:val="en-IN"/>
        </w:rPr>
        <w:t xml:space="preserve"> of choice</w:t>
      </w:r>
      <w:r w:rsidRPr="00BC3DEE">
        <w:rPr>
          <w:rFonts w:cstheme="minorHAnsi"/>
          <w:lang w:val="en-IN"/>
        </w:rPr>
        <w:t xml:space="preserve"> as a </w:t>
      </w:r>
      <w:r w:rsidRPr="00CD0860">
        <w:rPr>
          <w:rFonts w:cstheme="minorHAnsi"/>
          <w:lang w:val="en-IN"/>
        </w:rPr>
        <w:t>Gaussian job file</w:t>
      </w:r>
      <w:r w:rsidRPr="00BC3DEE">
        <w:rPr>
          <w:rFonts w:cstheme="minorHAnsi"/>
          <w:lang w:val="en-IN"/>
        </w:rPr>
        <w:t xml:space="preserve"> </w:t>
      </w:r>
      <w:r w:rsidRPr="00BC3DEE">
        <w:rPr>
          <w:rFonts w:cstheme="minorHAnsi"/>
          <w:b/>
          <w:bCs/>
          <w:lang w:val="en-IN"/>
        </w:rPr>
        <w:t>[2]</w:t>
      </w:r>
      <w:r w:rsidRPr="00BC3DEE">
        <w:rPr>
          <w:rFonts w:cstheme="minorHAnsi"/>
          <w:lang w:val="en-IN"/>
        </w:rPr>
        <w:t>.</w:t>
      </w:r>
    </w:p>
    <w:p w14:paraId="16B1AC41" w14:textId="0D46455E" w:rsidR="00285D5F" w:rsidRPr="00285D5F" w:rsidRDefault="00285D5F" w:rsidP="00285D5F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AE255C" w:rsidRPr="00AE255C">
        <w:rPr>
          <w:rFonts w:cstheme="minorHAnsi"/>
          <w:highlight w:val="yellow"/>
          <w:lang w:val="en-IN"/>
        </w:rPr>
        <w:t xml:space="preserve"> </w:t>
      </w:r>
      <w:r w:rsidR="00AE255C" w:rsidRPr="00C12B25">
        <w:rPr>
          <w:rFonts w:cstheme="minorHAnsi"/>
          <w:highlight w:val="yellow"/>
          <w:lang w:val="en-IN"/>
        </w:rPr>
        <w:t>To be provided by authors</w:t>
      </w:r>
      <w:r w:rsidR="00AE255C">
        <w:rPr>
          <w:rFonts w:cstheme="minorHAnsi"/>
          <w:lang w:val="en-IN"/>
        </w:rPr>
        <w:t xml:space="preserve">: </w:t>
      </w:r>
      <w:r w:rsidRPr="00BC3DEE">
        <w:rPr>
          <w:rFonts w:cstheme="minorHAnsi"/>
          <w:lang w:val="en-IN"/>
        </w:rPr>
        <w:t xml:space="preserve">The </w:t>
      </w:r>
      <w:r w:rsidRPr="00BC3DEE">
        <w:rPr>
          <w:rFonts w:cstheme="minorHAnsi"/>
          <w:b/>
          <w:bCs/>
          <w:lang w:val="en-IN"/>
        </w:rPr>
        <w:t>Edit</w:t>
      </w:r>
      <w:r w:rsidRPr="00BC3DEE">
        <w:rPr>
          <w:rFonts w:cstheme="minorHAnsi"/>
          <w:lang w:val="en-IN"/>
        </w:rPr>
        <w:t xml:space="preserve"> button being clicked to save the </w:t>
      </w:r>
      <w:r w:rsidRPr="00BC3DEE">
        <w:rPr>
          <w:rFonts w:cstheme="minorHAnsi"/>
          <w:b/>
          <w:bCs/>
          <w:lang w:val="en-IN"/>
        </w:rPr>
        <w:t>Gaussian input file</w:t>
      </w:r>
      <w:r>
        <w:rPr>
          <w:rFonts w:cstheme="minorHAnsi"/>
          <w:b/>
          <w:bCs/>
          <w:lang w:val="en-IN"/>
        </w:rPr>
        <w:t>.</w:t>
      </w:r>
    </w:p>
    <w:p w14:paraId="090C489B" w14:textId="19C67E61" w:rsidR="00285D5F" w:rsidRDefault="00285D5F" w:rsidP="00285D5F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AE255C" w:rsidRPr="00AE255C">
        <w:rPr>
          <w:rFonts w:cstheme="minorHAnsi"/>
          <w:highlight w:val="yellow"/>
          <w:lang w:val="en-IN"/>
        </w:rPr>
        <w:t xml:space="preserve"> </w:t>
      </w:r>
      <w:r w:rsidR="00AE255C" w:rsidRPr="00C12B25">
        <w:rPr>
          <w:rFonts w:cstheme="minorHAnsi"/>
          <w:highlight w:val="yellow"/>
          <w:lang w:val="en-IN"/>
        </w:rPr>
        <w:t>To be provided by authors</w:t>
      </w:r>
      <w:r w:rsidR="00AE255C">
        <w:rPr>
          <w:rFonts w:cstheme="minorHAnsi"/>
          <w:lang w:val="en-IN"/>
        </w:rPr>
        <w:t>:</w:t>
      </w:r>
      <w:r>
        <w:rPr>
          <w:rFonts w:cstheme="minorHAnsi"/>
          <w:lang w:val="en-IN"/>
        </w:rPr>
        <w:t xml:space="preserve"> </w:t>
      </w:r>
      <w:r w:rsidRPr="00BC3DEE">
        <w:rPr>
          <w:rFonts w:cstheme="minorHAnsi"/>
          <w:lang w:val="en-IN"/>
        </w:rPr>
        <w:t>The file being</w:t>
      </w:r>
      <w:r>
        <w:rPr>
          <w:rFonts w:cstheme="minorHAnsi"/>
          <w:lang w:val="en-IN"/>
        </w:rPr>
        <w:t xml:space="preserve"> named and</w:t>
      </w:r>
      <w:r w:rsidRPr="00BC3DEE">
        <w:rPr>
          <w:rFonts w:cstheme="minorHAnsi"/>
          <w:lang w:val="en-IN"/>
        </w:rPr>
        <w:t xml:space="preserve"> saved as a </w:t>
      </w:r>
      <w:r w:rsidRPr="00BC3DEE">
        <w:rPr>
          <w:rFonts w:cstheme="minorHAnsi"/>
          <w:b/>
          <w:bCs/>
          <w:lang w:val="en-IN"/>
        </w:rPr>
        <w:t>Gaussian job file (GJF)</w:t>
      </w:r>
      <w:r w:rsidRPr="00BC3DEE">
        <w:rPr>
          <w:rFonts w:cstheme="minorHAnsi"/>
          <w:lang w:val="en-IN"/>
        </w:rPr>
        <w:t xml:space="preserve"> in the preferred location.</w:t>
      </w:r>
    </w:p>
    <w:p w14:paraId="64ECBC5A" w14:textId="77777777" w:rsidR="00285D5F" w:rsidRDefault="00285D5F" w:rsidP="00285D5F">
      <w:pPr>
        <w:pStyle w:val="ListParagraph"/>
        <w:spacing w:before="120"/>
        <w:ind w:left="1627"/>
        <w:rPr>
          <w:rFonts w:cstheme="minorHAnsi"/>
          <w:lang w:val="en-IN"/>
        </w:rPr>
      </w:pPr>
    </w:p>
    <w:p w14:paraId="5CACE23E" w14:textId="7B83A972" w:rsidR="00285D5F" w:rsidRPr="00285D5F" w:rsidRDefault="00285D5F" w:rsidP="00285D5F">
      <w:pPr>
        <w:pStyle w:val="ListParagraph"/>
        <w:numPr>
          <w:ilvl w:val="0"/>
          <w:numId w:val="3"/>
        </w:numPr>
        <w:spacing w:before="120"/>
        <w:rPr>
          <w:rFonts w:cstheme="minorHAnsi"/>
          <w:b/>
          <w:bCs/>
          <w:lang w:val="en-IN"/>
        </w:rPr>
      </w:pPr>
      <w:r w:rsidRPr="00285D5F">
        <w:rPr>
          <w:rFonts w:cstheme="minorHAnsi"/>
          <w:b/>
          <w:bCs/>
          <w:lang w:val="en-IN"/>
        </w:rPr>
        <w:t xml:space="preserve">Receptor </w:t>
      </w:r>
      <w:r w:rsidRPr="00285D5F">
        <w:rPr>
          <w:rFonts w:asciiTheme="majorHAnsi" w:hAnsiTheme="majorHAnsi" w:cstheme="majorHAnsi"/>
          <w:b/>
          <w:bCs/>
        </w:rPr>
        <w:t>Grid Generation</w:t>
      </w:r>
      <w:r>
        <w:rPr>
          <w:rFonts w:asciiTheme="majorHAnsi" w:hAnsiTheme="majorHAnsi" w:cstheme="majorHAnsi"/>
          <w:b/>
          <w:bCs/>
        </w:rPr>
        <w:t xml:space="preserve"> and Molecular Docking</w:t>
      </w:r>
    </w:p>
    <w:p w14:paraId="33239C40" w14:textId="77777777" w:rsidR="00285D5F" w:rsidRPr="00285D5F" w:rsidRDefault="00285D5F" w:rsidP="00285D5F">
      <w:pPr>
        <w:pStyle w:val="ListParagraph"/>
        <w:spacing w:before="120"/>
        <w:ind w:left="360"/>
        <w:rPr>
          <w:rFonts w:cstheme="minorHAnsi"/>
          <w:b/>
          <w:bCs/>
          <w:lang w:val="en-IN"/>
        </w:rPr>
      </w:pPr>
    </w:p>
    <w:p w14:paraId="57AC24D4" w14:textId="301D1B22" w:rsidR="008C4321" w:rsidRDefault="00642762" w:rsidP="008C4321">
      <w:pPr>
        <w:pStyle w:val="ListParagraph"/>
        <w:numPr>
          <w:ilvl w:val="1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 xml:space="preserve">Navigate </w:t>
      </w:r>
      <w:r w:rsidRPr="00642762">
        <w:rPr>
          <w:rFonts w:cstheme="minorHAnsi"/>
          <w:lang w:val="en-IN"/>
        </w:rPr>
        <w:t xml:space="preserve">to </w:t>
      </w:r>
      <w:r w:rsidRPr="00642762">
        <w:rPr>
          <w:rFonts w:cstheme="minorHAnsi"/>
          <w:b/>
          <w:bCs/>
          <w:lang w:val="en-IN"/>
        </w:rPr>
        <w:t>Tasks</w:t>
      </w:r>
      <w:r w:rsidR="008C4321">
        <w:rPr>
          <w:rFonts w:cstheme="minorHAnsi"/>
          <w:lang w:val="en-IN"/>
        </w:rPr>
        <w:t xml:space="preserve"> </w:t>
      </w:r>
      <w:r w:rsidRPr="00642762">
        <w:rPr>
          <w:rFonts w:cstheme="minorHAnsi"/>
          <w:lang w:val="en-IN"/>
        </w:rPr>
        <w:t xml:space="preserve">and select </w:t>
      </w:r>
      <w:r w:rsidRPr="00642762">
        <w:rPr>
          <w:rFonts w:cstheme="minorHAnsi"/>
          <w:b/>
          <w:bCs/>
          <w:lang w:val="en-IN"/>
        </w:rPr>
        <w:t>Receptor Grid Generation</w:t>
      </w:r>
      <w:r w:rsidR="008C4321">
        <w:rPr>
          <w:rFonts w:cstheme="minorHAnsi"/>
          <w:b/>
          <w:bCs/>
          <w:lang w:val="en-IN"/>
        </w:rPr>
        <w:t xml:space="preserve"> </w:t>
      </w:r>
      <w:r w:rsidR="008C4321" w:rsidRPr="00B43E6B">
        <w:rPr>
          <w:rFonts w:cstheme="minorHAnsi"/>
          <w:lang w:val="en-IN"/>
        </w:rPr>
        <w:t xml:space="preserve">to detect </w:t>
      </w:r>
      <w:r w:rsidR="008C4321" w:rsidRPr="00B43E6B">
        <w:rPr>
          <w:rFonts w:cstheme="minorHAnsi"/>
        </w:rPr>
        <w:t>the protein's active site bound to the core-crystal ligand</w:t>
      </w:r>
      <w:r w:rsidR="00B43E6B">
        <w:rPr>
          <w:rFonts w:cstheme="minorHAnsi"/>
          <w:lang w:val="en-IN"/>
        </w:rPr>
        <w:t xml:space="preserve"> </w:t>
      </w:r>
      <w:r w:rsidRPr="00642762">
        <w:rPr>
          <w:rFonts w:cstheme="minorHAnsi"/>
          <w:b/>
          <w:bCs/>
          <w:lang w:val="en-IN"/>
        </w:rPr>
        <w:t>[</w:t>
      </w:r>
      <w:r w:rsidR="00B43E6B">
        <w:rPr>
          <w:rFonts w:cstheme="minorHAnsi"/>
          <w:b/>
          <w:bCs/>
          <w:lang w:val="en-IN"/>
        </w:rPr>
        <w:t>1</w:t>
      </w:r>
      <w:r w:rsidRPr="00642762">
        <w:rPr>
          <w:rFonts w:cstheme="minorHAnsi"/>
          <w:b/>
          <w:bCs/>
          <w:lang w:val="en-IN"/>
        </w:rPr>
        <w:t>]</w:t>
      </w:r>
      <w:r w:rsidRPr="00642762">
        <w:rPr>
          <w:rFonts w:cstheme="minorHAnsi"/>
          <w:lang w:val="en-IN"/>
        </w:rPr>
        <w:t xml:space="preserve">. Click </w:t>
      </w:r>
      <w:r w:rsidRPr="003A7B9F">
        <w:rPr>
          <w:rFonts w:cstheme="minorHAnsi"/>
          <w:b/>
          <w:bCs/>
          <w:lang w:val="en-IN"/>
        </w:rPr>
        <w:t>Pick</w:t>
      </w:r>
      <w:r w:rsidRPr="00CD0860">
        <w:rPr>
          <w:rFonts w:cstheme="minorHAnsi"/>
          <w:b/>
          <w:bCs/>
          <w:lang w:val="en-IN"/>
        </w:rPr>
        <w:t xml:space="preserve"> to identify the ligand</w:t>
      </w:r>
      <w:r w:rsidRPr="00642762">
        <w:rPr>
          <w:rFonts w:cstheme="minorHAnsi"/>
          <w:lang w:val="en-IN"/>
        </w:rPr>
        <w:t xml:space="preserve"> and check for the presence of a co-crystallized ligand in the top pop-up notification </w:t>
      </w:r>
      <w:r w:rsidRPr="00642762">
        <w:rPr>
          <w:rFonts w:cstheme="minorHAnsi"/>
          <w:b/>
          <w:bCs/>
          <w:lang w:val="en-IN"/>
        </w:rPr>
        <w:t>[</w:t>
      </w:r>
      <w:r w:rsidR="008C4321">
        <w:rPr>
          <w:rFonts w:cstheme="minorHAnsi"/>
          <w:b/>
          <w:bCs/>
          <w:lang w:val="en-IN"/>
        </w:rPr>
        <w:t>2</w:t>
      </w:r>
      <w:r w:rsidRPr="00642762">
        <w:rPr>
          <w:rFonts w:cstheme="minorHAnsi"/>
          <w:b/>
          <w:bCs/>
          <w:lang w:val="en-IN"/>
        </w:rPr>
        <w:t>]</w:t>
      </w:r>
      <w:r w:rsidRPr="00642762">
        <w:rPr>
          <w:rFonts w:cstheme="minorHAnsi"/>
          <w:lang w:val="en-IN"/>
        </w:rPr>
        <w:t>.</w:t>
      </w:r>
    </w:p>
    <w:p w14:paraId="13BF5AAD" w14:textId="129B91B7" w:rsidR="008C4321" w:rsidRDefault="008C4321" w:rsidP="008C4321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AE255C" w:rsidRPr="00AE255C">
        <w:rPr>
          <w:rFonts w:cstheme="minorHAnsi"/>
          <w:highlight w:val="yellow"/>
          <w:lang w:val="en-IN"/>
        </w:rPr>
        <w:t xml:space="preserve"> </w:t>
      </w:r>
      <w:r w:rsidR="00AE255C" w:rsidRPr="00C12B25">
        <w:rPr>
          <w:rFonts w:cstheme="minorHAnsi"/>
          <w:highlight w:val="yellow"/>
          <w:lang w:val="en-IN"/>
        </w:rPr>
        <w:t>To be provided by authors</w:t>
      </w:r>
      <w:r w:rsidR="00AE255C">
        <w:rPr>
          <w:rFonts w:cstheme="minorHAnsi"/>
          <w:lang w:val="en-IN"/>
        </w:rPr>
        <w:t xml:space="preserve">: </w:t>
      </w:r>
      <w:r w:rsidRPr="00642762">
        <w:rPr>
          <w:rFonts w:cstheme="minorHAnsi"/>
          <w:lang w:val="en-IN"/>
        </w:rPr>
        <w:t xml:space="preserve">The </w:t>
      </w:r>
      <w:r w:rsidRPr="00642762">
        <w:rPr>
          <w:rFonts w:cstheme="minorHAnsi"/>
          <w:b/>
          <w:bCs/>
          <w:lang w:val="en-IN"/>
        </w:rPr>
        <w:t>Tasks</w:t>
      </w:r>
      <w:r w:rsidRPr="00642762">
        <w:rPr>
          <w:rFonts w:cstheme="minorHAnsi"/>
          <w:lang w:val="en-IN"/>
        </w:rPr>
        <w:t xml:space="preserve"> menu being accessed</w:t>
      </w:r>
      <w:r w:rsidR="00B43E6B">
        <w:rPr>
          <w:rFonts w:cstheme="minorHAnsi"/>
          <w:lang w:val="en-IN"/>
        </w:rPr>
        <w:t xml:space="preserve"> and </w:t>
      </w:r>
      <w:r w:rsidR="00B43E6B" w:rsidRPr="00642762">
        <w:rPr>
          <w:rFonts w:cstheme="minorHAnsi"/>
          <w:b/>
          <w:bCs/>
          <w:lang w:val="en-IN"/>
        </w:rPr>
        <w:t>Receptor Grid Generation</w:t>
      </w:r>
      <w:r w:rsidR="00B43E6B" w:rsidRPr="00642762">
        <w:rPr>
          <w:rFonts w:cstheme="minorHAnsi"/>
          <w:lang w:val="en-IN"/>
        </w:rPr>
        <w:t xml:space="preserve"> being</w:t>
      </w:r>
      <w:r w:rsidR="00B43E6B">
        <w:rPr>
          <w:rFonts w:cstheme="minorHAnsi"/>
          <w:lang w:val="en-IN"/>
        </w:rPr>
        <w:t xml:space="preserve"> selected.</w:t>
      </w:r>
    </w:p>
    <w:p w14:paraId="146AF46F" w14:textId="0775DAEC" w:rsidR="008C4321" w:rsidRDefault="008C4321" w:rsidP="008C4321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AE255C" w:rsidRPr="00AE255C">
        <w:rPr>
          <w:rFonts w:cstheme="minorHAnsi"/>
          <w:highlight w:val="yellow"/>
          <w:lang w:val="en-IN"/>
        </w:rPr>
        <w:t xml:space="preserve"> </w:t>
      </w:r>
      <w:r w:rsidR="00AE255C" w:rsidRPr="00C12B25">
        <w:rPr>
          <w:rFonts w:cstheme="minorHAnsi"/>
          <w:highlight w:val="yellow"/>
          <w:lang w:val="en-IN"/>
        </w:rPr>
        <w:t>To be provided by authors</w:t>
      </w:r>
      <w:r w:rsidR="00AE255C">
        <w:rPr>
          <w:rFonts w:cstheme="minorHAnsi"/>
          <w:lang w:val="en-IN"/>
        </w:rPr>
        <w:t xml:space="preserve">: </w:t>
      </w:r>
      <w:r w:rsidRPr="00642762">
        <w:rPr>
          <w:rFonts w:cstheme="minorHAnsi"/>
          <w:lang w:val="en-IN"/>
        </w:rPr>
        <w:t xml:space="preserve">The </w:t>
      </w:r>
      <w:r w:rsidRPr="00642762">
        <w:rPr>
          <w:rFonts w:cstheme="minorHAnsi"/>
          <w:b/>
          <w:bCs/>
          <w:lang w:val="en-IN"/>
        </w:rPr>
        <w:t>Pick</w:t>
      </w:r>
      <w:r w:rsidRPr="00642762">
        <w:rPr>
          <w:rFonts w:cstheme="minorHAnsi"/>
          <w:lang w:val="en-IN"/>
        </w:rPr>
        <w:t xml:space="preserve"> </w:t>
      </w:r>
      <w:r w:rsidR="003A7B9F" w:rsidRPr="007D179E">
        <w:rPr>
          <w:rFonts w:cstheme="minorHAnsi"/>
          <w:b/>
          <w:bCs/>
          <w:lang w:val="en-IN"/>
        </w:rPr>
        <w:t>to identify the ligand</w:t>
      </w:r>
      <w:r w:rsidR="003A7B9F" w:rsidRPr="00642762">
        <w:rPr>
          <w:rFonts w:cstheme="minorHAnsi"/>
          <w:lang w:val="en-IN"/>
        </w:rPr>
        <w:t xml:space="preserve"> </w:t>
      </w:r>
      <w:r w:rsidR="003A7B9F">
        <w:rPr>
          <w:rFonts w:cstheme="minorHAnsi"/>
          <w:lang w:val="en-IN"/>
        </w:rPr>
        <w:t xml:space="preserve">is </w:t>
      </w:r>
      <w:proofErr w:type="gramStart"/>
      <w:r w:rsidR="003A7B9F">
        <w:rPr>
          <w:rFonts w:cstheme="minorHAnsi"/>
          <w:lang w:val="en-IN"/>
        </w:rPr>
        <w:t xml:space="preserve">checked </w:t>
      </w:r>
      <w:r w:rsidRPr="00642762">
        <w:rPr>
          <w:rFonts w:cstheme="minorHAnsi"/>
          <w:lang w:val="en-IN"/>
        </w:rPr>
        <w:t>,</w:t>
      </w:r>
      <w:proofErr w:type="gramEnd"/>
      <w:r w:rsidRPr="00642762">
        <w:rPr>
          <w:rFonts w:cstheme="minorHAnsi"/>
          <w:lang w:val="en-IN"/>
        </w:rPr>
        <w:t xml:space="preserve"> and the notification</w:t>
      </w:r>
      <w:r>
        <w:rPr>
          <w:rFonts w:cstheme="minorHAnsi"/>
          <w:lang w:val="en-IN"/>
        </w:rPr>
        <w:t xml:space="preserve"> being</w:t>
      </w:r>
      <w:r w:rsidRPr="00642762">
        <w:rPr>
          <w:rFonts w:cstheme="minorHAnsi"/>
          <w:lang w:val="en-IN"/>
        </w:rPr>
        <w:t xml:space="preserve"> check</w:t>
      </w:r>
      <w:r>
        <w:rPr>
          <w:rFonts w:cstheme="minorHAnsi"/>
          <w:lang w:val="en-IN"/>
        </w:rPr>
        <w:t>ed</w:t>
      </w:r>
      <w:r w:rsidRPr="00642762">
        <w:rPr>
          <w:rFonts w:cstheme="minorHAnsi"/>
          <w:lang w:val="en-IN"/>
        </w:rPr>
        <w:t xml:space="preserve"> for a co-crystallized ligand.</w:t>
      </w:r>
    </w:p>
    <w:p w14:paraId="038D83A2" w14:textId="1F4E588E" w:rsidR="00B43E6B" w:rsidRDefault="00B43E6B" w:rsidP="00B43E6B">
      <w:pPr>
        <w:pStyle w:val="ListParagraph"/>
        <w:numPr>
          <w:ilvl w:val="1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 xml:space="preserve">For molecular docking, go </w:t>
      </w:r>
      <w:r w:rsidRPr="00B43E6B">
        <w:rPr>
          <w:rFonts w:cstheme="minorHAnsi"/>
        </w:rPr>
        <w:t xml:space="preserve">to </w:t>
      </w:r>
      <w:r w:rsidRPr="00B43E6B">
        <w:rPr>
          <w:rFonts w:cstheme="minorHAnsi"/>
          <w:b/>
          <w:bCs/>
        </w:rPr>
        <w:t>Tasks</w:t>
      </w:r>
      <w:r w:rsidRPr="00B43E6B">
        <w:rPr>
          <w:rFonts w:cstheme="minorHAnsi"/>
        </w:rPr>
        <w:t xml:space="preserve">, select </w:t>
      </w:r>
      <w:r w:rsidRPr="00B43E6B">
        <w:rPr>
          <w:rFonts w:cstheme="minorHAnsi"/>
          <w:b/>
          <w:bCs/>
        </w:rPr>
        <w:t>Docking</w:t>
      </w:r>
      <w:r w:rsidRPr="00B43E6B">
        <w:rPr>
          <w:rFonts w:cstheme="minorHAnsi"/>
        </w:rPr>
        <w:t xml:space="preserve">, and then </w:t>
      </w:r>
      <w:r>
        <w:rPr>
          <w:rFonts w:cstheme="minorHAnsi"/>
        </w:rPr>
        <w:t>choose</w:t>
      </w:r>
      <w:r w:rsidRPr="00B43E6B">
        <w:rPr>
          <w:rFonts w:cstheme="minorHAnsi"/>
        </w:rPr>
        <w:t xml:space="preserve"> </w:t>
      </w:r>
      <w:r w:rsidRPr="00B43E6B">
        <w:rPr>
          <w:rFonts w:cstheme="minorHAnsi"/>
          <w:b/>
          <w:bCs/>
        </w:rPr>
        <w:t>Ligand Docking (Glide Docking)</w:t>
      </w:r>
      <w:r w:rsidRPr="00B43E6B">
        <w:rPr>
          <w:rFonts w:cstheme="minorHAnsi"/>
          <w:b/>
          <w:bCs/>
          <w:lang w:val="en-IN"/>
        </w:rPr>
        <w:t xml:space="preserve"> </w:t>
      </w:r>
      <w:r w:rsidRPr="00B43E6B">
        <w:rPr>
          <w:rFonts w:cstheme="minorHAnsi"/>
          <w:lang w:val="en-IN"/>
        </w:rPr>
        <w:t>to</w:t>
      </w:r>
      <w:r>
        <w:rPr>
          <w:rFonts w:cstheme="minorHAnsi"/>
          <w:b/>
          <w:bCs/>
          <w:lang w:val="en-IN"/>
        </w:rPr>
        <w:t xml:space="preserve"> </w:t>
      </w:r>
      <w:r>
        <w:rPr>
          <w:rFonts w:cstheme="minorHAnsi"/>
          <w:lang w:val="en-IN"/>
        </w:rPr>
        <w:t>l</w:t>
      </w:r>
      <w:r w:rsidRPr="00642762">
        <w:rPr>
          <w:rFonts w:cstheme="minorHAnsi"/>
          <w:lang w:val="en-IN"/>
        </w:rPr>
        <w:t>oad the protein and the prepared ligands</w:t>
      </w:r>
      <w:r>
        <w:rPr>
          <w:rFonts w:cstheme="minorHAnsi"/>
          <w:lang w:val="en-IN"/>
        </w:rPr>
        <w:t xml:space="preserve"> </w:t>
      </w:r>
      <w:r w:rsidRPr="00642762">
        <w:rPr>
          <w:rFonts w:cstheme="minorHAnsi"/>
          <w:b/>
          <w:bCs/>
          <w:lang w:val="en-IN"/>
        </w:rPr>
        <w:t>[1]</w:t>
      </w:r>
      <w:r w:rsidRPr="00642762">
        <w:rPr>
          <w:rFonts w:cstheme="minorHAnsi"/>
          <w:lang w:val="en-IN"/>
        </w:rPr>
        <w:t>.</w:t>
      </w:r>
      <w:r>
        <w:rPr>
          <w:rFonts w:cstheme="minorHAnsi"/>
          <w:lang w:val="en-IN"/>
        </w:rPr>
        <w:t xml:space="preserve"> Then, load </w:t>
      </w:r>
      <w:r w:rsidRPr="00642762">
        <w:rPr>
          <w:rFonts w:cstheme="minorHAnsi"/>
          <w:lang w:val="en-IN"/>
        </w:rPr>
        <w:t xml:space="preserve">the grid file </w:t>
      </w:r>
      <w:r w:rsidRPr="00642762">
        <w:rPr>
          <w:rFonts w:cstheme="minorHAnsi"/>
          <w:b/>
          <w:bCs/>
          <w:lang w:val="en-IN"/>
        </w:rPr>
        <w:t>[</w:t>
      </w:r>
      <w:r w:rsidR="00E62D0C">
        <w:rPr>
          <w:rFonts w:cstheme="minorHAnsi"/>
          <w:b/>
          <w:bCs/>
          <w:lang w:val="en-IN"/>
        </w:rPr>
        <w:t>2</w:t>
      </w:r>
      <w:r w:rsidRPr="00642762">
        <w:rPr>
          <w:rFonts w:cstheme="minorHAnsi"/>
          <w:b/>
          <w:bCs/>
          <w:lang w:val="en-IN"/>
        </w:rPr>
        <w:t>]</w:t>
      </w:r>
      <w:r>
        <w:rPr>
          <w:rFonts w:cstheme="minorHAnsi"/>
          <w:lang w:val="en-IN"/>
        </w:rPr>
        <w:t xml:space="preserve"> and s</w:t>
      </w:r>
      <w:r w:rsidRPr="00642762">
        <w:rPr>
          <w:rFonts w:cstheme="minorHAnsi"/>
          <w:lang w:val="en-IN"/>
        </w:rPr>
        <w:t xml:space="preserve">elect ligands from the workspace using </w:t>
      </w:r>
      <w:r w:rsidR="00E62D0C">
        <w:rPr>
          <w:rFonts w:cstheme="minorHAnsi"/>
          <w:lang w:val="en-IN"/>
        </w:rPr>
        <w:t xml:space="preserve">the </w:t>
      </w:r>
      <w:r w:rsidRPr="00642762">
        <w:rPr>
          <w:rFonts w:cstheme="minorHAnsi"/>
          <w:b/>
          <w:bCs/>
          <w:lang w:val="en-IN"/>
        </w:rPr>
        <w:t>Use Ligand From</w:t>
      </w:r>
      <w:r>
        <w:rPr>
          <w:rFonts w:cstheme="minorHAnsi"/>
          <w:b/>
          <w:bCs/>
          <w:lang w:val="en-IN"/>
        </w:rPr>
        <w:t xml:space="preserve"> </w:t>
      </w:r>
      <w:r w:rsidRPr="00E62D0C">
        <w:rPr>
          <w:rFonts w:asciiTheme="majorHAnsi" w:hAnsiTheme="majorHAnsi" w:cstheme="majorHAnsi"/>
          <w:bCs/>
        </w:rPr>
        <w:t>option</w:t>
      </w:r>
      <w:r w:rsidRPr="00642762">
        <w:rPr>
          <w:rFonts w:cstheme="minorHAnsi"/>
          <w:lang w:val="en-IN"/>
        </w:rPr>
        <w:t xml:space="preserve"> </w:t>
      </w:r>
      <w:r w:rsidRPr="00642762">
        <w:rPr>
          <w:rFonts w:cstheme="minorHAnsi"/>
          <w:b/>
          <w:bCs/>
          <w:lang w:val="en-IN"/>
        </w:rPr>
        <w:t>[</w:t>
      </w:r>
      <w:r w:rsidR="00E62D0C">
        <w:rPr>
          <w:rFonts w:cstheme="minorHAnsi"/>
          <w:b/>
          <w:bCs/>
          <w:lang w:val="en-IN"/>
        </w:rPr>
        <w:t>3</w:t>
      </w:r>
      <w:r w:rsidRPr="00642762">
        <w:rPr>
          <w:rFonts w:cstheme="minorHAnsi"/>
          <w:b/>
          <w:bCs/>
          <w:lang w:val="en-IN"/>
        </w:rPr>
        <w:t>]</w:t>
      </w:r>
      <w:r w:rsidRPr="00642762">
        <w:rPr>
          <w:rFonts w:cstheme="minorHAnsi"/>
          <w:lang w:val="en-IN"/>
        </w:rPr>
        <w:t>.</w:t>
      </w:r>
      <w:r w:rsidR="00E62D0C">
        <w:rPr>
          <w:rFonts w:cstheme="minorHAnsi"/>
          <w:lang w:val="en-IN"/>
        </w:rPr>
        <w:t xml:space="preserve"> </w:t>
      </w:r>
      <w:r w:rsidR="00E62D0C" w:rsidRPr="00E62D0C">
        <w:rPr>
          <w:rFonts w:cstheme="minorHAnsi"/>
          <w:highlight w:val="yellow"/>
          <w:lang w:val="en-IN"/>
        </w:rPr>
        <w:t xml:space="preserve">Authors: How do you want to pronounce </w:t>
      </w:r>
      <w:r w:rsidR="00E62D0C" w:rsidRPr="00E62D0C">
        <w:rPr>
          <w:rFonts w:cstheme="minorHAnsi"/>
          <w:b/>
          <w:bCs/>
          <w:highlight w:val="yellow"/>
        </w:rPr>
        <w:t>Ligand Docking (Glide Docking)?</w:t>
      </w:r>
    </w:p>
    <w:p w14:paraId="0F2C4370" w14:textId="535D98F8" w:rsidR="00E62D0C" w:rsidRDefault="00E62D0C" w:rsidP="00E62D0C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AE255C" w:rsidRPr="00AE255C">
        <w:rPr>
          <w:rFonts w:cstheme="minorHAnsi"/>
          <w:highlight w:val="yellow"/>
          <w:lang w:val="en-IN"/>
        </w:rPr>
        <w:t xml:space="preserve"> </w:t>
      </w:r>
      <w:r w:rsidR="00AE255C" w:rsidRPr="00C12B25">
        <w:rPr>
          <w:rFonts w:cstheme="minorHAnsi"/>
          <w:highlight w:val="yellow"/>
          <w:lang w:val="en-IN"/>
        </w:rPr>
        <w:t>To be provided by authors</w:t>
      </w:r>
      <w:r w:rsidR="00AE255C">
        <w:rPr>
          <w:rFonts w:cstheme="minorHAnsi"/>
          <w:lang w:val="en-IN"/>
        </w:rPr>
        <w:t xml:space="preserve">: </w:t>
      </w:r>
      <w:r w:rsidRPr="00642762">
        <w:rPr>
          <w:rFonts w:cstheme="minorHAnsi"/>
          <w:lang w:val="en-IN"/>
        </w:rPr>
        <w:t xml:space="preserve">The </w:t>
      </w:r>
      <w:r w:rsidRPr="00642762">
        <w:rPr>
          <w:rFonts w:cstheme="minorHAnsi"/>
          <w:b/>
          <w:bCs/>
          <w:lang w:val="en-IN"/>
        </w:rPr>
        <w:t>Tasks</w:t>
      </w:r>
      <w:r w:rsidRPr="00642762">
        <w:rPr>
          <w:rFonts w:cstheme="minorHAnsi"/>
          <w:lang w:val="en-IN"/>
        </w:rPr>
        <w:t xml:space="preserve"> menu being accessed, and </w:t>
      </w:r>
      <w:r w:rsidRPr="00642762">
        <w:rPr>
          <w:rFonts w:cstheme="minorHAnsi"/>
          <w:b/>
          <w:bCs/>
          <w:lang w:val="en-IN"/>
        </w:rPr>
        <w:t>Docking &gt; Ligand Docking (Glide Docking)</w:t>
      </w:r>
      <w:r w:rsidRPr="00642762">
        <w:rPr>
          <w:rFonts w:cstheme="minorHAnsi"/>
          <w:lang w:val="en-IN"/>
        </w:rPr>
        <w:t xml:space="preserve"> being selected.</w:t>
      </w:r>
    </w:p>
    <w:p w14:paraId="28D0FFA9" w14:textId="7BCD7E37" w:rsidR="00E62D0C" w:rsidRDefault="00E62D0C" w:rsidP="00E62D0C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AE255C" w:rsidRPr="00AE255C">
        <w:rPr>
          <w:rFonts w:cstheme="minorHAnsi"/>
          <w:highlight w:val="yellow"/>
          <w:lang w:val="en-IN"/>
        </w:rPr>
        <w:t xml:space="preserve"> </w:t>
      </w:r>
      <w:r w:rsidR="00AE255C" w:rsidRPr="00C12B25">
        <w:rPr>
          <w:rFonts w:cstheme="minorHAnsi"/>
          <w:highlight w:val="yellow"/>
          <w:lang w:val="en-IN"/>
        </w:rPr>
        <w:t>To be provided by authors</w:t>
      </w:r>
      <w:r w:rsidR="00AE255C">
        <w:rPr>
          <w:rFonts w:cstheme="minorHAnsi"/>
          <w:lang w:val="en-IN"/>
        </w:rPr>
        <w:t xml:space="preserve">: </w:t>
      </w:r>
      <w:r w:rsidRPr="00642762">
        <w:rPr>
          <w:rFonts w:cstheme="minorHAnsi"/>
          <w:lang w:val="en-IN"/>
        </w:rPr>
        <w:t xml:space="preserve">The </w:t>
      </w:r>
      <w:r w:rsidRPr="00642762">
        <w:rPr>
          <w:rFonts w:cstheme="minorHAnsi"/>
          <w:b/>
          <w:bCs/>
          <w:lang w:val="en-IN"/>
        </w:rPr>
        <w:t>Grid File</w:t>
      </w:r>
      <w:r w:rsidRPr="00642762">
        <w:rPr>
          <w:rFonts w:cstheme="minorHAnsi"/>
          <w:lang w:val="en-IN"/>
        </w:rPr>
        <w:t xml:space="preserve"> being loaded</w:t>
      </w:r>
      <w:r>
        <w:rPr>
          <w:rFonts w:cstheme="minorHAnsi"/>
          <w:lang w:val="en-IN"/>
        </w:rPr>
        <w:t>.</w:t>
      </w:r>
    </w:p>
    <w:p w14:paraId="5B25079B" w14:textId="46FED228" w:rsidR="00E62D0C" w:rsidRDefault="00E62D0C" w:rsidP="00E62D0C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AE255C" w:rsidRPr="00AE255C">
        <w:rPr>
          <w:rFonts w:cstheme="minorHAnsi"/>
          <w:highlight w:val="yellow"/>
          <w:lang w:val="en-IN"/>
        </w:rPr>
        <w:t xml:space="preserve"> </w:t>
      </w:r>
      <w:r w:rsidR="00AE255C" w:rsidRPr="00C12B25">
        <w:rPr>
          <w:rFonts w:cstheme="minorHAnsi"/>
          <w:highlight w:val="yellow"/>
          <w:lang w:val="en-IN"/>
        </w:rPr>
        <w:t>To be provided by authors</w:t>
      </w:r>
      <w:r w:rsidR="00AE255C">
        <w:rPr>
          <w:rFonts w:cstheme="minorHAnsi"/>
          <w:lang w:val="en-IN"/>
        </w:rPr>
        <w:t xml:space="preserve">: </w:t>
      </w:r>
      <w:r w:rsidRPr="00642762">
        <w:rPr>
          <w:rFonts w:cstheme="minorHAnsi"/>
          <w:lang w:val="en-IN"/>
        </w:rPr>
        <w:t xml:space="preserve">Ligands being selected from the workspace using </w:t>
      </w:r>
      <w:r w:rsidRPr="00642762">
        <w:rPr>
          <w:rFonts w:cstheme="minorHAnsi"/>
          <w:b/>
          <w:bCs/>
          <w:lang w:val="en-IN"/>
        </w:rPr>
        <w:t>Use Ligand From</w:t>
      </w:r>
      <w:r>
        <w:rPr>
          <w:rFonts w:cstheme="minorHAnsi"/>
          <w:lang w:val="en-IN"/>
        </w:rPr>
        <w:t xml:space="preserve"> option.</w:t>
      </w:r>
    </w:p>
    <w:p w14:paraId="1E9E486C" w14:textId="3D6EAF03" w:rsidR="00E62D0C" w:rsidRDefault="00E62D0C" w:rsidP="00E62D0C">
      <w:pPr>
        <w:pStyle w:val="ListParagraph"/>
        <w:numPr>
          <w:ilvl w:val="1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 xml:space="preserve">Choose </w:t>
      </w:r>
      <w:r w:rsidRPr="00642762">
        <w:rPr>
          <w:rFonts w:cstheme="minorHAnsi"/>
          <w:lang w:val="en-IN"/>
        </w:rPr>
        <w:t xml:space="preserve">the preferred docking precision method from the </w:t>
      </w:r>
      <w:r w:rsidRPr="00642762">
        <w:rPr>
          <w:rFonts w:cstheme="minorHAnsi"/>
          <w:b/>
          <w:bCs/>
          <w:lang w:val="en-IN"/>
        </w:rPr>
        <w:t>Settings</w:t>
      </w:r>
      <w:r w:rsidRPr="00642762">
        <w:rPr>
          <w:rFonts w:cstheme="minorHAnsi"/>
          <w:lang w:val="en-IN"/>
        </w:rPr>
        <w:t xml:space="preserve"> tab </w:t>
      </w:r>
      <w:r w:rsidRPr="00642762">
        <w:rPr>
          <w:rFonts w:cstheme="minorHAnsi"/>
          <w:b/>
          <w:bCs/>
          <w:lang w:val="en-IN"/>
        </w:rPr>
        <w:t>[1</w:t>
      </w:r>
      <w:r>
        <w:rPr>
          <w:rFonts w:cstheme="minorHAnsi"/>
          <w:b/>
          <w:bCs/>
          <w:lang w:val="en-IN"/>
        </w:rPr>
        <w:t>-TXT</w:t>
      </w:r>
      <w:r w:rsidRPr="00642762">
        <w:rPr>
          <w:rFonts w:cstheme="minorHAnsi"/>
          <w:b/>
          <w:bCs/>
          <w:lang w:val="en-IN"/>
        </w:rPr>
        <w:t>]</w:t>
      </w:r>
      <w:r w:rsidRPr="00642762">
        <w:rPr>
          <w:rFonts w:cstheme="minorHAnsi"/>
          <w:lang w:val="en-IN"/>
        </w:rPr>
        <w:t xml:space="preserve">. </w:t>
      </w:r>
      <w:r>
        <w:rPr>
          <w:rFonts w:cstheme="minorHAnsi"/>
          <w:lang w:val="en-IN"/>
        </w:rPr>
        <w:t xml:space="preserve">Set </w:t>
      </w:r>
      <w:r w:rsidRPr="00642762">
        <w:rPr>
          <w:rFonts w:cstheme="minorHAnsi"/>
          <w:lang w:val="en-IN"/>
        </w:rPr>
        <w:t xml:space="preserve">the </w:t>
      </w:r>
      <w:r w:rsidRPr="00642762">
        <w:rPr>
          <w:rFonts w:cstheme="minorHAnsi"/>
          <w:b/>
          <w:bCs/>
          <w:lang w:val="en-IN"/>
        </w:rPr>
        <w:t>Force Field</w:t>
      </w:r>
      <w:r w:rsidRPr="00642762">
        <w:rPr>
          <w:rFonts w:cstheme="minorHAnsi"/>
          <w:lang w:val="en-IN"/>
        </w:rPr>
        <w:t xml:space="preserve"> to </w:t>
      </w:r>
      <w:r w:rsidRPr="00642762">
        <w:rPr>
          <w:rFonts w:cstheme="minorHAnsi"/>
          <w:b/>
          <w:bCs/>
          <w:lang w:val="en-IN"/>
        </w:rPr>
        <w:t>OPLS4</w:t>
      </w:r>
      <w:r w:rsidRPr="00642762">
        <w:rPr>
          <w:rFonts w:cstheme="minorHAnsi"/>
          <w:lang w:val="en-IN"/>
        </w:rPr>
        <w:t xml:space="preserve"> </w:t>
      </w:r>
      <w:r w:rsidRPr="00E62D0C">
        <w:rPr>
          <w:rFonts w:cstheme="minorHAnsi"/>
          <w:i/>
          <w:iCs/>
          <w:color w:val="FF0000"/>
          <w:lang w:val="en-IN"/>
        </w:rPr>
        <w:t>(O-P-L-S-four)</w:t>
      </w:r>
      <w:r>
        <w:rPr>
          <w:rFonts w:cstheme="minorHAnsi"/>
          <w:lang w:val="en-IN"/>
        </w:rPr>
        <w:t xml:space="preserve"> </w:t>
      </w:r>
      <w:r w:rsidRPr="00642762">
        <w:rPr>
          <w:rFonts w:cstheme="minorHAnsi"/>
          <w:lang w:val="en-IN"/>
        </w:rPr>
        <w:t xml:space="preserve">for accurate </w:t>
      </w:r>
      <w:proofErr w:type="spellStart"/>
      <w:r w:rsidR="00AE255C" w:rsidRPr="00642762">
        <w:rPr>
          <w:rFonts w:cstheme="minorHAnsi"/>
          <w:lang w:val="en-IN"/>
        </w:rPr>
        <w:t>modeling</w:t>
      </w:r>
      <w:proofErr w:type="spellEnd"/>
      <w:r w:rsidR="00AE255C" w:rsidRPr="00642762">
        <w:rPr>
          <w:rFonts w:cstheme="minorHAnsi"/>
          <w:lang w:val="en-IN"/>
        </w:rPr>
        <w:t xml:space="preserve"> </w:t>
      </w:r>
      <w:r w:rsidR="00AE255C">
        <w:rPr>
          <w:rFonts w:cstheme="minorHAnsi"/>
          <w:lang w:val="en-IN"/>
        </w:rPr>
        <w:t xml:space="preserve">of </w:t>
      </w:r>
      <w:r w:rsidRPr="00642762">
        <w:rPr>
          <w:rFonts w:cstheme="minorHAnsi"/>
          <w:lang w:val="en-IN"/>
        </w:rPr>
        <w:t xml:space="preserve">molecular interaction </w:t>
      </w:r>
      <w:r w:rsidRPr="00642762">
        <w:rPr>
          <w:rFonts w:cstheme="minorHAnsi"/>
          <w:b/>
          <w:bCs/>
          <w:lang w:val="en-IN"/>
        </w:rPr>
        <w:t>[</w:t>
      </w:r>
      <w:r>
        <w:rPr>
          <w:rFonts w:cstheme="minorHAnsi"/>
          <w:b/>
          <w:bCs/>
          <w:lang w:val="en-IN"/>
        </w:rPr>
        <w:t>2</w:t>
      </w:r>
      <w:r w:rsidRPr="00642762">
        <w:rPr>
          <w:rFonts w:cstheme="minorHAnsi"/>
          <w:b/>
          <w:bCs/>
          <w:lang w:val="en-IN"/>
        </w:rPr>
        <w:t>]</w:t>
      </w:r>
      <w:r w:rsidRPr="00642762">
        <w:rPr>
          <w:rFonts w:cstheme="minorHAnsi"/>
          <w:lang w:val="en-IN"/>
        </w:rPr>
        <w:t xml:space="preserve">. </w:t>
      </w:r>
      <w:r>
        <w:rPr>
          <w:rFonts w:cstheme="minorHAnsi"/>
          <w:lang w:val="en-IN"/>
        </w:rPr>
        <w:t>I</w:t>
      </w:r>
      <w:r w:rsidRPr="00642762">
        <w:rPr>
          <w:rFonts w:cstheme="minorHAnsi"/>
          <w:lang w:val="en-IN"/>
        </w:rPr>
        <w:t xml:space="preserve">n the </w:t>
      </w:r>
      <w:r w:rsidRPr="00642762">
        <w:rPr>
          <w:rFonts w:cstheme="minorHAnsi"/>
          <w:b/>
          <w:bCs/>
          <w:lang w:val="en-IN"/>
        </w:rPr>
        <w:t>Constraints</w:t>
      </w:r>
      <w:r w:rsidRPr="00642762">
        <w:rPr>
          <w:rFonts w:cstheme="minorHAnsi"/>
          <w:lang w:val="en-IN"/>
        </w:rPr>
        <w:t xml:space="preserve"> tab</w:t>
      </w:r>
      <w:r>
        <w:rPr>
          <w:rFonts w:cstheme="minorHAnsi"/>
          <w:lang w:val="en-IN"/>
        </w:rPr>
        <w:t>,</w:t>
      </w:r>
      <w:r w:rsidRPr="00642762">
        <w:rPr>
          <w:rFonts w:cstheme="minorHAnsi"/>
          <w:lang w:val="en-IN"/>
        </w:rPr>
        <w:t xml:space="preserve"> </w:t>
      </w:r>
      <w:r>
        <w:rPr>
          <w:rFonts w:cstheme="minorHAnsi"/>
          <w:lang w:val="en-IN"/>
        </w:rPr>
        <w:t>c</w:t>
      </w:r>
      <w:r w:rsidRPr="00642762">
        <w:rPr>
          <w:rFonts w:cstheme="minorHAnsi"/>
          <w:lang w:val="en-IN"/>
        </w:rPr>
        <w:t xml:space="preserve">onfigure constraints such as </w:t>
      </w:r>
      <w:r w:rsidRPr="00CD0860">
        <w:rPr>
          <w:rFonts w:cstheme="minorHAnsi"/>
          <w:lang w:val="en-IN"/>
        </w:rPr>
        <w:t>hydrogen bonds</w:t>
      </w:r>
      <w:r w:rsidRPr="00642762">
        <w:rPr>
          <w:rFonts w:cstheme="minorHAnsi"/>
          <w:lang w:val="en-IN"/>
        </w:rPr>
        <w:t xml:space="preserve"> </w:t>
      </w:r>
      <w:r w:rsidRPr="00642762">
        <w:rPr>
          <w:rFonts w:cstheme="minorHAnsi"/>
          <w:b/>
          <w:bCs/>
          <w:lang w:val="en-IN"/>
        </w:rPr>
        <w:t>[</w:t>
      </w:r>
      <w:r>
        <w:rPr>
          <w:rFonts w:cstheme="minorHAnsi"/>
          <w:b/>
          <w:bCs/>
          <w:lang w:val="en-IN"/>
        </w:rPr>
        <w:t>3</w:t>
      </w:r>
      <w:r w:rsidRPr="00642762">
        <w:rPr>
          <w:rFonts w:cstheme="minorHAnsi"/>
          <w:b/>
          <w:bCs/>
          <w:lang w:val="en-IN"/>
        </w:rPr>
        <w:t>]</w:t>
      </w:r>
      <w:r w:rsidRPr="00642762">
        <w:rPr>
          <w:rFonts w:cstheme="minorHAnsi"/>
          <w:lang w:val="en-IN"/>
        </w:rPr>
        <w:t>.</w:t>
      </w:r>
    </w:p>
    <w:p w14:paraId="677A7D47" w14:textId="18E1CEAB" w:rsidR="00E62D0C" w:rsidRDefault="00E62D0C" w:rsidP="00E62D0C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AE255C" w:rsidRPr="00AE255C">
        <w:rPr>
          <w:rFonts w:cstheme="minorHAnsi"/>
          <w:highlight w:val="yellow"/>
          <w:lang w:val="en-IN"/>
        </w:rPr>
        <w:t xml:space="preserve"> </w:t>
      </w:r>
      <w:r w:rsidR="00AE255C" w:rsidRPr="00C12B25">
        <w:rPr>
          <w:rFonts w:cstheme="minorHAnsi"/>
          <w:highlight w:val="yellow"/>
          <w:lang w:val="en-IN"/>
        </w:rPr>
        <w:t>To be provided by authors</w:t>
      </w:r>
      <w:r w:rsidR="00AE255C">
        <w:rPr>
          <w:rFonts w:cstheme="minorHAnsi"/>
          <w:lang w:val="en-IN"/>
        </w:rPr>
        <w:t xml:space="preserve">: </w:t>
      </w:r>
      <w:r w:rsidRPr="00642762">
        <w:rPr>
          <w:rFonts w:cstheme="minorHAnsi"/>
          <w:lang w:val="en-IN"/>
        </w:rPr>
        <w:t xml:space="preserve">The </w:t>
      </w:r>
      <w:r w:rsidRPr="00642762">
        <w:rPr>
          <w:rFonts w:cstheme="minorHAnsi"/>
          <w:b/>
          <w:bCs/>
          <w:lang w:val="en-IN"/>
        </w:rPr>
        <w:t>Settings</w:t>
      </w:r>
      <w:r w:rsidRPr="00642762">
        <w:rPr>
          <w:rFonts w:cstheme="minorHAnsi"/>
          <w:lang w:val="en-IN"/>
        </w:rPr>
        <w:t xml:space="preserve"> tab being accessed, and the docking precision method being selected.</w:t>
      </w:r>
      <w:r>
        <w:rPr>
          <w:rFonts w:cstheme="minorHAnsi"/>
          <w:lang w:val="en-IN"/>
        </w:rPr>
        <w:t xml:space="preserve"> </w:t>
      </w:r>
      <w:r w:rsidRPr="00E62D0C">
        <w:rPr>
          <w:rFonts w:cstheme="minorHAnsi"/>
          <w:b/>
          <w:bCs/>
          <w:lang w:val="en-IN"/>
        </w:rPr>
        <w:t xml:space="preserve">TXT: </w:t>
      </w:r>
      <w:r w:rsidRPr="00642762">
        <w:rPr>
          <w:rFonts w:cstheme="minorHAnsi"/>
          <w:b/>
          <w:bCs/>
          <w:lang w:val="en-IN"/>
        </w:rPr>
        <w:t xml:space="preserve">The default docking precision is </w:t>
      </w:r>
      <w:r w:rsidRPr="00E62D0C">
        <w:rPr>
          <w:rFonts w:cstheme="minorHAnsi"/>
          <w:b/>
          <w:bCs/>
          <w:lang w:val="en-IN"/>
        </w:rPr>
        <w:t>SP (s</w:t>
      </w:r>
      <w:r w:rsidRPr="00642762">
        <w:rPr>
          <w:rFonts w:cstheme="minorHAnsi"/>
          <w:b/>
          <w:bCs/>
          <w:lang w:val="en-IN"/>
        </w:rPr>
        <w:t xml:space="preserve">tandard </w:t>
      </w:r>
      <w:r w:rsidRPr="00E62D0C">
        <w:rPr>
          <w:rFonts w:cstheme="minorHAnsi"/>
          <w:b/>
          <w:bCs/>
          <w:lang w:val="en-IN"/>
        </w:rPr>
        <w:t>p</w:t>
      </w:r>
      <w:r w:rsidRPr="00642762">
        <w:rPr>
          <w:rFonts w:cstheme="minorHAnsi"/>
          <w:b/>
          <w:bCs/>
          <w:lang w:val="en-IN"/>
        </w:rPr>
        <w:t>recision</w:t>
      </w:r>
      <w:r w:rsidRPr="00E62D0C">
        <w:rPr>
          <w:rFonts w:cstheme="minorHAnsi"/>
          <w:b/>
          <w:bCs/>
          <w:lang w:val="en-IN"/>
        </w:rPr>
        <w:t>)</w:t>
      </w:r>
    </w:p>
    <w:p w14:paraId="53B64B71" w14:textId="3518B44A" w:rsidR="00E62D0C" w:rsidRDefault="00E62D0C" w:rsidP="00E62D0C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AE255C" w:rsidRPr="00AE255C">
        <w:rPr>
          <w:rFonts w:cstheme="minorHAnsi"/>
          <w:highlight w:val="yellow"/>
          <w:lang w:val="en-IN"/>
        </w:rPr>
        <w:t xml:space="preserve"> </w:t>
      </w:r>
      <w:r w:rsidR="00AE255C" w:rsidRPr="00C12B25">
        <w:rPr>
          <w:rFonts w:cstheme="minorHAnsi"/>
          <w:highlight w:val="yellow"/>
          <w:lang w:val="en-IN"/>
        </w:rPr>
        <w:t>To be provided by authors</w:t>
      </w:r>
      <w:r w:rsidR="00AE255C">
        <w:rPr>
          <w:rFonts w:cstheme="minorHAnsi"/>
          <w:lang w:val="en-IN"/>
        </w:rPr>
        <w:t xml:space="preserve">: </w:t>
      </w:r>
      <w:r w:rsidRPr="00642762">
        <w:rPr>
          <w:rFonts w:cstheme="minorHAnsi"/>
          <w:lang w:val="en-IN"/>
        </w:rPr>
        <w:t xml:space="preserve">The </w:t>
      </w:r>
      <w:r w:rsidRPr="00642762">
        <w:rPr>
          <w:rFonts w:cstheme="minorHAnsi"/>
          <w:b/>
          <w:bCs/>
          <w:lang w:val="en-IN"/>
        </w:rPr>
        <w:t>Force Field</w:t>
      </w:r>
      <w:r w:rsidRPr="00642762">
        <w:rPr>
          <w:rFonts w:cstheme="minorHAnsi"/>
          <w:lang w:val="en-IN"/>
        </w:rPr>
        <w:t xml:space="preserve"> being set to </w:t>
      </w:r>
      <w:r w:rsidRPr="00642762">
        <w:rPr>
          <w:rFonts w:cstheme="minorHAnsi"/>
          <w:b/>
          <w:bCs/>
          <w:lang w:val="en-IN"/>
        </w:rPr>
        <w:t>OPLS4</w:t>
      </w:r>
      <w:r w:rsidRPr="00642762">
        <w:rPr>
          <w:rFonts w:cstheme="minorHAnsi"/>
          <w:lang w:val="en-IN"/>
        </w:rPr>
        <w:t>.</w:t>
      </w:r>
    </w:p>
    <w:p w14:paraId="2DD30D65" w14:textId="72CC707A" w:rsidR="00E62D0C" w:rsidRDefault="00E62D0C" w:rsidP="00E62D0C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AE255C" w:rsidRPr="00AE255C">
        <w:rPr>
          <w:rFonts w:cstheme="minorHAnsi"/>
          <w:highlight w:val="yellow"/>
          <w:lang w:val="en-IN"/>
        </w:rPr>
        <w:t xml:space="preserve"> </w:t>
      </w:r>
      <w:r w:rsidR="00AE255C" w:rsidRPr="00C12B25">
        <w:rPr>
          <w:rFonts w:cstheme="minorHAnsi"/>
          <w:highlight w:val="yellow"/>
          <w:lang w:val="en-IN"/>
        </w:rPr>
        <w:t>To be provided by authors</w:t>
      </w:r>
      <w:r w:rsidR="00AE255C">
        <w:rPr>
          <w:rFonts w:cstheme="minorHAnsi"/>
          <w:lang w:val="en-IN"/>
        </w:rPr>
        <w:t xml:space="preserve">: </w:t>
      </w:r>
      <w:r w:rsidRPr="00642762">
        <w:rPr>
          <w:rFonts w:cstheme="minorHAnsi"/>
          <w:lang w:val="en-IN"/>
        </w:rPr>
        <w:t xml:space="preserve">The </w:t>
      </w:r>
      <w:r w:rsidRPr="00642762">
        <w:rPr>
          <w:rFonts w:cstheme="minorHAnsi"/>
          <w:b/>
          <w:bCs/>
          <w:lang w:val="en-IN"/>
        </w:rPr>
        <w:t>Constraints</w:t>
      </w:r>
      <w:r w:rsidRPr="00642762">
        <w:rPr>
          <w:rFonts w:cstheme="minorHAnsi"/>
          <w:lang w:val="en-IN"/>
        </w:rPr>
        <w:t xml:space="preserve"> tab being accessed, and constraints such as </w:t>
      </w:r>
      <w:r w:rsidRPr="00CD0860">
        <w:rPr>
          <w:rFonts w:cstheme="minorHAnsi"/>
          <w:lang w:val="en-IN"/>
        </w:rPr>
        <w:t>hydrogen bonds</w:t>
      </w:r>
      <w:r w:rsidRPr="00642762">
        <w:rPr>
          <w:rFonts w:cstheme="minorHAnsi"/>
          <w:lang w:val="en-IN"/>
        </w:rPr>
        <w:t xml:space="preserve"> being configured.</w:t>
      </w:r>
    </w:p>
    <w:p w14:paraId="18C9ED31" w14:textId="50226CAA" w:rsidR="00AE255C" w:rsidRDefault="00AE255C" w:rsidP="00AE255C">
      <w:pPr>
        <w:pStyle w:val="ListParagraph"/>
        <w:numPr>
          <w:ilvl w:val="1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After r</w:t>
      </w:r>
      <w:r w:rsidRPr="00642762">
        <w:rPr>
          <w:rFonts w:cstheme="minorHAnsi"/>
          <w:lang w:val="en-IN"/>
        </w:rPr>
        <w:t>eview</w:t>
      </w:r>
      <w:r>
        <w:rPr>
          <w:rFonts w:cstheme="minorHAnsi"/>
          <w:lang w:val="en-IN"/>
        </w:rPr>
        <w:t>ing</w:t>
      </w:r>
      <w:r w:rsidRPr="00642762">
        <w:rPr>
          <w:rFonts w:cstheme="minorHAnsi"/>
          <w:lang w:val="en-IN"/>
        </w:rPr>
        <w:t xml:space="preserve"> all settings</w:t>
      </w:r>
      <w:r>
        <w:rPr>
          <w:rFonts w:cstheme="minorHAnsi"/>
          <w:lang w:val="en-IN"/>
        </w:rPr>
        <w:t>,</w:t>
      </w:r>
      <w:r w:rsidRPr="00642762">
        <w:rPr>
          <w:rFonts w:cstheme="minorHAnsi"/>
          <w:lang w:val="en-IN"/>
        </w:rPr>
        <w:t xml:space="preserve"> save the docking job or file </w:t>
      </w:r>
      <w:r w:rsidRPr="00642762">
        <w:rPr>
          <w:rFonts w:cstheme="minorHAnsi"/>
          <w:b/>
          <w:bCs/>
          <w:lang w:val="en-IN"/>
        </w:rPr>
        <w:t>[1]</w:t>
      </w:r>
      <w:r w:rsidRPr="00642762">
        <w:rPr>
          <w:rFonts w:cstheme="minorHAnsi"/>
          <w:lang w:val="en-IN"/>
        </w:rPr>
        <w:t xml:space="preserve">. Click </w:t>
      </w:r>
      <w:r w:rsidRPr="00642762">
        <w:rPr>
          <w:rFonts w:cstheme="minorHAnsi"/>
          <w:b/>
          <w:bCs/>
          <w:lang w:val="en-IN"/>
        </w:rPr>
        <w:t>RUN</w:t>
      </w:r>
      <w:r w:rsidRPr="00642762">
        <w:rPr>
          <w:rFonts w:cstheme="minorHAnsi"/>
          <w:lang w:val="en-IN"/>
        </w:rPr>
        <w:t xml:space="preserve"> to start the docking process </w:t>
      </w:r>
      <w:r w:rsidRPr="00642762">
        <w:rPr>
          <w:rFonts w:cstheme="minorHAnsi"/>
          <w:b/>
          <w:bCs/>
          <w:lang w:val="en-IN"/>
        </w:rPr>
        <w:t>[2]</w:t>
      </w:r>
      <w:r w:rsidRPr="00642762">
        <w:rPr>
          <w:rFonts w:cstheme="minorHAnsi"/>
          <w:lang w:val="en-IN"/>
        </w:rPr>
        <w:t>.</w:t>
      </w:r>
    </w:p>
    <w:p w14:paraId="14F8E628" w14:textId="5503DDB4" w:rsidR="00AE255C" w:rsidRDefault="00AE255C" w:rsidP="00AE255C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Pr="00AE255C">
        <w:rPr>
          <w:rFonts w:cstheme="minorHAnsi"/>
          <w:highlight w:val="yellow"/>
          <w:lang w:val="en-IN"/>
        </w:rPr>
        <w:t xml:space="preserve"> </w:t>
      </w:r>
      <w:r w:rsidRPr="00C12B25">
        <w:rPr>
          <w:rFonts w:cstheme="minorHAnsi"/>
          <w:highlight w:val="yellow"/>
          <w:lang w:val="en-IN"/>
        </w:rPr>
        <w:t>To be provided by authors</w:t>
      </w:r>
      <w:r>
        <w:rPr>
          <w:rFonts w:cstheme="minorHAnsi"/>
          <w:lang w:val="en-IN"/>
        </w:rPr>
        <w:t xml:space="preserve">: </w:t>
      </w:r>
      <w:r w:rsidRPr="00642762">
        <w:rPr>
          <w:rFonts w:cstheme="minorHAnsi"/>
          <w:lang w:val="en-IN"/>
        </w:rPr>
        <w:t>Docking settings being reviewed and saved.</w:t>
      </w:r>
    </w:p>
    <w:p w14:paraId="4D6E43E7" w14:textId="77777777" w:rsidR="00AE255C" w:rsidRDefault="00AE255C" w:rsidP="00AE255C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Pr="00AE255C">
        <w:rPr>
          <w:rFonts w:cstheme="minorHAnsi"/>
          <w:highlight w:val="yellow"/>
          <w:lang w:val="en-IN"/>
        </w:rPr>
        <w:t xml:space="preserve"> </w:t>
      </w:r>
      <w:r w:rsidRPr="00C12B25">
        <w:rPr>
          <w:rFonts w:cstheme="minorHAnsi"/>
          <w:highlight w:val="yellow"/>
          <w:lang w:val="en-IN"/>
        </w:rPr>
        <w:t>To be provided by authors</w:t>
      </w:r>
      <w:r>
        <w:rPr>
          <w:rFonts w:cstheme="minorHAnsi"/>
          <w:lang w:val="en-IN"/>
        </w:rPr>
        <w:t xml:space="preserve">: </w:t>
      </w:r>
      <w:r w:rsidRPr="00642762">
        <w:rPr>
          <w:rFonts w:cstheme="minorHAnsi"/>
          <w:lang w:val="en-IN"/>
        </w:rPr>
        <w:t xml:space="preserve">The </w:t>
      </w:r>
      <w:r w:rsidRPr="00642762">
        <w:rPr>
          <w:rFonts w:cstheme="minorHAnsi"/>
          <w:b/>
          <w:bCs/>
          <w:lang w:val="en-IN"/>
        </w:rPr>
        <w:t>RUN</w:t>
      </w:r>
      <w:r w:rsidRPr="00642762">
        <w:rPr>
          <w:rFonts w:cstheme="minorHAnsi"/>
          <w:lang w:val="en-IN"/>
        </w:rPr>
        <w:t xml:space="preserve"> button being clicked to initiate docking.</w:t>
      </w:r>
    </w:p>
    <w:p w14:paraId="4F1A7BB3" w14:textId="77777777" w:rsidR="00AE255C" w:rsidRDefault="00AE255C" w:rsidP="00AE255C">
      <w:pPr>
        <w:spacing w:before="120"/>
        <w:rPr>
          <w:rFonts w:cstheme="minorHAnsi"/>
        </w:rPr>
      </w:pPr>
    </w:p>
    <w:p w14:paraId="1D5BB6D2" w14:textId="7472A99D" w:rsidR="00AE255C" w:rsidRPr="00A719FD" w:rsidRDefault="00AE255C" w:rsidP="00AE255C">
      <w:pPr>
        <w:pStyle w:val="ListParagraph"/>
        <w:numPr>
          <w:ilvl w:val="0"/>
          <w:numId w:val="3"/>
        </w:numPr>
        <w:spacing w:before="120"/>
        <w:rPr>
          <w:rFonts w:cstheme="minorHAnsi"/>
          <w:b/>
          <w:bCs/>
          <w:lang w:val="en-IN"/>
        </w:rPr>
      </w:pPr>
      <w:r w:rsidRPr="00A719FD">
        <w:rPr>
          <w:rFonts w:cstheme="minorHAnsi"/>
          <w:b/>
          <w:bCs/>
        </w:rPr>
        <w:t>E</w:t>
      </w:r>
      <w:r w:rsidRPr="00A719FD">
        <w:rPr>
          <w:rFonts w:asciiTheme="majorHAnsi" w:hAnsiTheme="majorHAnsi" w:cstheme="majorHAnsi"/>
          <w:b/>
          <w:bCs/>
        </w:rPr>
        <w:t>numeration</w:t>
      </w:r>
      <w:ins w:id="14" w:author="VITALIS MBAYO" w:date="2025-03-01T13:42:00Z" w16du:dateUtc="2025-03-01T11:42:00Z">
        <w:r w:rsidR="002E6283">
          <w:rPr>
            <w:rFonts w:asciiTheme="majorHAnsi" w:hAnsiTheme="majorHAnsi" w:cstheme="majorHAnsi"/>
            <w:b/>
            <w:bCs/>
          </w:rPr>
          <w:t>, Molecular Dynamics</w:t>
        </w:r>
        <w:r w:rsidR="00DC4F8F">
          <w:rPr>
            <w:rFonts w:asciiTheme="majorHAnsi" w:hAnsiTheme="majorHAnsi" w:cstheme="majorHAnsi"/>
            <w:b/>
            <w:bCs/>
          </w:rPr>
          <w:t xml:space="preserve"> </w:t>
        </w:r>
      </w:ins>
      <w:del w:id="15" w:author="VITALIS MBAYO" w:date="2025-03-01T13:42:00Z" w16du:dateUtc="2025-03-01T11:42:00Z">
        <w:r w:rsidRPr="00A719FD" w:rsidDel="002E6283">
          <w:rPr>
            <w:rFonts w:asciiTheme="majorHAnsi" w:hAnsiTheme="majorHAnsi" w:cstheme="majorHAnsi"/>
            <w:b/>
            <w:bCs/>
          </w:rPr>
          <w:delText xml:space="preserve"> </w:delText>
        </w:r>
      </w:del>
      <w:r w:rsidRPr="00A719FD">
        <w:rPr>
          <w:rFonts w:asciiTheme="majorHAnsi" w:hAnsiTheme="majorHAnsi" w:cstheme="majorHAnsi"/>
          <w:b/>
          <w:bCs/>
        </w:rPr>
        <w:t>and Molecular Mechanics with Generalized Born and Surface Area (MM-GBSA)</w:t>
      </w:r>
    </w:p>
    <w:p w14:paraId="67DA6BF8" w14:textId="77777777" w:rsidR="00A719FD" w:rsidRPr="00AE255C" w:rsidRDefault="00A719FD" w:rsidP="00A719FD">
      <w:pPr>
        <w:pStyle w:val="ListParagraph"/>
        <w:spacing w:before="120"/>
        <w:ind w:left="360"/>
        <w:rPr>
          <w:rFonts w:cstheme="minorHAnsi"/>
          <w:lang w:val="en-IN"/>
        </w:rPr>
      </w:pPr>
    </w:p>
    <w:p w14:paraId="5A2A15F3" w14:textId="77777777" w:rsidR="00A719FD" w:rsidRDefault="00A719FD" w:rsidP="00A719FD">
      <w:pPr>
        <w:pStyle w:val="ListParagraph"/>
        <w:numPr>
          <w:ilvl w:val="1"/>
          <w:numId w:val="3"/>
        </w:numPr>
        <w:spacing w:before="120"/>
        <w:rPr>
          <w:rFonts w:asciiTheme="majorHAnsi" w:hAnsiTheme="majorHAnsi" w:cstheme="majorHAnsi"/>
          <w:lang w:val="en-IN"/>
        </w:rPr>
      </w:pPr>
      <w:r>
        <w:rPr>
          <w:rFonts w:asciiTheme="majorHAnsi" w:hAnsiTheme="majorHAnsi" w:cstheme="majorHAnsi"/>
        </w:rPr>
        <w:t xml:space="preserve">Select </w:t>
      </w:r>
      <w:r w:rsidRPr="00A719FD">
        <w:rPr>
          <w:rFonts w:asciiTheme="majorHAnsi" w:hAnsiTheme="majorHAnsi" w:cstheme="majorHAnsi"/>
          <w:lang w:val="en-IN"/>
        </w:rPr>
        <w:t>a</w:t>
      </w:r>
      <w:r>
        <w:rPr>
          <w:rFonts w:asciiTheme="majorHAnsi" w:hAnsiTheme="majorHAnsi" w:cstheme="majorHAnsi"/>
          <w:lang w:val="en-IN"/>
        </w:rPr>
        <w:t xml:space="preserve"> </w:t>
      </w:r>
      <w:r w:rsidRPr="00A719FD">
        <w:rPr>
          <w:rFonts w:asciiTheme="majorHAnsi" w:hAnsiTheme="majorHAnsi" w:cstheme="majorHAnsi"/>
          <w:lang w:val="en-IN"/>
        </w:rPr>
        <w:t xml:space="preserve">pair of the docked protein and the ligand complex from the </w:t>
      </w:r>
      <w:r w:rsidRPr="00A719FD">
        <w:rPr>
          <w:rFonts w:asciiTheme="majorHAnsi" w:hAnsiTheme="majorHAnsi" w:cstheme="majorHAnsi"/>
          <w:b/>
          <w:bCs/>
          <w:lang w:val="en-IN"/>
        </w:rPr>
        <w:t>Workspace Navigator</w:t>
      </w:r>
      <w:r w:rsidRPr="00A719FD">
        <w:rPr>
          <w:rFonts w:asciiTheme="majorHAnsi" w:hAnsiTheme="majorHAnsi" w:cstheme="majorHAnsi"/>
          <w:lang w:val="en-IN"/>
        </w:rPr>
        <w:t xml:space="preserve"> </w:t>
      </w:r>
      <w:r w:rsidRPr="00A719FD">
        <w:rPr>
          <w:rFonts w:asciiTheme="majorHAnsi" w:hAnsiTheme="majorHAnsi" w:cstheme="majorHAnsi"/>
          <w:b/>
          <w:bCs/>
          <w:lang w:val="en-IN"/>
        </w:rPr>
        <w:t>[1]</w:t>
      </w:r>
      <w:r w:rsidRPr="00A719FD">
        <w:rPr>
          <w:rFonts w:asciiTheme="majorHAnsi" w:hAnsiTheme="majorHAnsi" w:cstheme="majorHAnsi"/>
          <w:lang w:val="en-IN"/>
        </w:rPr>
        <w:t xml:space="preserve">. </w:t>
      </w:r>
      <w:r>
        <w:rPr>
          <w:rFonts w:asciiTheme="majorHAnsi" w:hAnsiTheme="majorHAnsi" w:cstheme="majorHAnsi"/>
          <w:lang w:val="en-IN"/>
        </w:rPr>
        <w:t>C</w:t>
      </w:r>
      <w:r w:rsidRPr="00A719FD">
        <w:rPr>
          <w:rFonts w:asciiTheme="majorHAnsi" w:hAnsiTheme="majorHAnsi" w:cstheme="majorHAnsi"/>
          <w:lang w:val="en-IN"/>
        </w:rPr>
        <w:t xml:space="preserve">lick </w:t>
      </w:r>
      <w:proofErr w:type="spellStart"/>
      <w:r w:rsidRPr="00A719FD">
        <w:rPr>
          <w:rFonts w:asciiTheme="majorHAnsi" w:hAnsiTheme="majorHAnsi" w:cstheme="majorHAnsi"/>
          <w:b/>
          <w:bCs/>
          <w:lang w:val="en-IN"/>
        </w:rPr>
        <w:t>Analyze</w:t>
      </w:r>
      <w:proofErr w:type="spellEnd"/>
      <w:r w:rsidRPr="00A719FD">
        <w:rPr>
          <w:rFonts w:asciiTheme="majorHAnsi" w:hAnsiTheme="majorHAnsi" w:cstheme="majorHAnsi"/>
          <w:b/>
          <w:bCs/>
          <w:lang w:val="en-IN"/>
        </w:rPr>
        <w:t xml:space="preserve"> Workspace</w:t>
      </w:r>
      <w:r w:rsidRPr="00A719FD">
        <w:rPr>
          <w:rFonts w:asciiTheme="majorHAnsi" w:hAnsiTheme="majorHAnsi" w:cstheme="majorHAnsi"/>
          <w:lang w:val="en-IN"/>
        </w:rPr>
        <w:t xml:space="preserve"> in the </w:t>
      </w:r>
      <w:r w:rsidRPr="00A719FD">
        <w:rPr>
          <w:rFonts w:asciiTheme="majorHAnsi" w:hAnsiTheme="majorHAnsi" w:cstheme="majorHAnsi"/>
          <w:b/>
          <w:bCs/>
          <w:lang w:val="en-IN"/>
        </w:rPr>
        <w:t>Ligand Designer</w:t>
      </w:r>
      <w:r w:rsidRPr="00A719FD">
        <w:rPr>
          <w:rFonts w:asciiTheme="majorHAnsi" w:hAnsiTheme="majorHAnsi" w:cstheme="majorHAnsi"/>
          <w:lang w:val="en-IN"/>
        </w:rPr>
        <w:t xml:space="preserve"> window </w:t>
      </w:r>
      <w:r w:rsidRPr="00A719FD">
        <w:rPr>
          <w:rFonts w:asciiTheme="majorHAnsi" w:hAnsiTheme="majorHAnsi" w:cstheme="majorHAnsi"/>
          <w:b/>
          <w:bCs/>
          <w:lang w:val="en-IN"/>
        </w:rPr>
        <w:t>[2]</w:t>
      </w:r>
      <w:r w:rsidRPr="00A719FD">
        <w:rPr>
          <w:rFonts w:asciiTheme="majorHAnsi" w:hAnsiTheme="majorHAnsi" w:cstheme="majorHAnsi"/>
          <w:lang w:val="en-IN"/>
        </w:rPr>
        <w:t>.</w:t>
      </w:r>
    </w:p>
    <w:p w14:paraId="3F48D62A" w14:textId="2017E47B" w:rsidR="00A719FD" w:rsidRDefault="00A719FD" w:rsidP="00A719FD">
      <w:pPr>
        <w:pStyle w:val="ListParagraph"/>
        <w:numPr>
          <w:ilvl w:val="2"/>
          <w:numId w:val="3"/>
        </w:numPr>
        <w:spacing w:before="120"/>
        <w:rPr>
          <w:rFonts w:asciiTheme="majorHAnsi" w:hAnsiTheme="majorHAnsi" w:cstheme="majorHAnsi"/>
          <w:lang w:val="en-IN"/>
        </w:rPr>
      </w:pPr>
      <w:r>
        <w:rPr>
          <w:rFonts w:asciiTheme="majorHAnsi" w:hAnsiTheme="majorHAnsi" w:cstheme="majorHAnsi"/>
          <w:lang w:val="en-IN"/>
        </w:rPr>
        <w:t>SCREEN:</w:t>
      </w:r>
      <w:r w:rsidR="00E41148">
        <w:rPr>
          <w:rFonts w:asciiTheme="majorHAnsi" w:hAnsiTheme="majorHAnsi" w:cstheme="majorHAnsi"/>
          <w:lang w:val="en-IN"/>
        </w:rPr>
        <w:t xml:space="preserve"> </w:t>
      </w:r>
      <w:r w:rsidR="00E41148" w:rsidRPr="00C12B25">
        <w:rPr>
          <w:rFonts w:cstheme="minorHAnsi"/>
          <w:highlight w:val="yellow"/>
          <w:lang w:val="en-IN"/>
        </w:rPr>
        <w:t>To be provided by authors</w:t>
      </w:r>
      <w:r w:rsidR="00E41148">
        <w:rPr>
          <w:rFonts w:cstheme="minorHAnsi"/>
          <w:lang w:val="en-IN"/>
        </w:rPr>
        <w:t>:</w:t>
      </w:r>
      <w:r>
        <w:rPr>
          <w:rFonts w:asciiTheme="majorHAnsi" w:hAnsiTheme="majorHAnsi" w:cstheme="majorHAnsi"/>
          <w:lang w:val="en-IN"/>
        </w:rPr>
        <w:t xml:space="preserve"> </w:t>
      </w:r>
      <w:r w:rsidRPr="00A719FD">
        <w:rPr>
          <w:rFonts w:asciiTheme="majorHAnsi" w:hAnsiTheme="majorHAnsi" w:cstheme="majorHAnsi"/>
          <w:lang w:val="en-IN"/>
        </w:rPr>
        <w:t xml:space="preserve">A docked </w:t>
      </w:r>
      <w:r w:rsidRPr="00CD0860">
        <w:rPr>
          <w:rFonts w:asciiTheme="majorHAnsi" w:hAnsiTheme="majorHAnsi" w:cstheme="majorHAnsi"/>
          <w:lang w:val="en-IN"/>
        </w:rPr>
        <w:t>protein-ligand complex</w:t>
      </w:r>
      <w:r w:rsidRPr="00193D62">
        <w:rPr>
          <w:rFonts w:asciiTheme="majorHAnsi" w:hAnsiTheme="majorHAnsi" w:cstheme="majorHAnsi"/>
          <w:lang w:val="en-IN"/>
        </w:rPr>
        <w:t xml:space="preserve"> </w:t>
      </w:r>
      <w:r w:rsidRPr="00A719FD">
        <w:rPr>
          <w:rFonts w:asciiTheme="majorHAnsi" w:hAnsiTheme="majorHAnsi" w:cstheme="majorHAnsi"/>
          <w:lang w:val="en-IN"/>
        </w:rPr>
        <w:t xml:space="preserve">being selected in the </w:t>
      </w:r>
      <w:r w:rsidRPr="00A719FD">
        <w:rPr>
          <w:rFonts w:asciiTheme="majorHAnsi" w:hAnsiTheme="majorHAnsi" w:cstheme="majorHAnsi"/>
          <w:b/>
          <w:bCs/>
          <w:lang w:val="en-IN"/>
        </w:rPr>
        <w:t>Workspace Navigator</w:t>
      </w:r>
      <w:r w:rsidRPr="00A719FD">
        <w:rPr>
          <w:rFonts w:asciiTheme="majorHAnsi" w:hAnsiTheme="majorHAnsi" w:cstheme="majorHAnsi"/>
          <w:lang w:val="en-IN"/>
        </w:rPr>
        <w:t>.</w:t>
      </w:r>
    </w:p>
    <w:p w14:paraId="7ACB41D5" w14:textId="55D71E8C" w:rsidR="0043094D" w:rsidRDefault="0043094D" w:rsidP="00A719FD">
      <w:pPr>
        <w:pStyle w:val="ListParagraph"/>
        <w:numPr>
          <w:ilvl w:val="2"/>
          <w:numId w:val="3"/>
        </w:numPr>
        <w:spacing w:before="120"/>
        <w:rPr>
          <w:rFonts w:asciiTheme="majorHAnsi" w:hAnsiTheme="majorHAnsi" w:cstheme="majorHAnsi"/>
          <w:lang w:val="en-IN"/>
        </w:rPr>
      </w:pPr>
      <w:r>
        <w:rPr>
          <w:rFonts w:asciiTheme="majorHAnsi" w:hAnsiTheme="majorHAnsi" w:cstheme="majorHAnsi"/>
          <w:lang w:val="en-IN"/>
        </w:rPr>
        <w:t>SCREEN:</w:t>
      </w:r>
      <w:r w:rsidR="00E41148" w:rsidRPr="00E41148">
        <w:rPr>
          <w:rFonts w:cstheme="minorHAnsi"/>
          <w:highlight w:val="yellow"/>
          <w:lang w:val="en-IN"/>
        </w:rPr>
        <w:t xml:space="preserve"> </w:t>
      </w:r>
      <w:r w:rsidR="00E41148" w:rsidRPr="00C12B25">
        <w:rPr>
          <w:rFonts w:cstheme="minorHAnsi"/>
          <w:highlight w:val="yellow"/>
          <w:lang w:val="en-IN"/>
        </w:rPr>
        <w:t>To be provided by authors</w:t>
      </w:r>
      <w:r w:rsidR="00E41148">
        <w:rPr>
          <w:rFonts w:cstheme="minorHAnsi"/>
          <w:lang w:val="en-IN"/>
        </w:rPr>
        <w:t>:</w:t>
      </w:r>
      <w:r>
        <w:rPr>
          <w:rFonts w:asciiTheme="majorHAnsi" w:hAnsiTheme="majorHAnsi" w:cstheme="majorHAnsi"/>
          <w:lang w:val="en-IN"/>
        </w:rPr>
        <w:t xml:space="preserve"> </w:t>
      </w:r>
      <w:r w:rsidRPr="00A719FD">
        <w:rPr>
          <w:rFonts w:asciiTheme="majorHAnsi" w:hAnsiTheme="majorHAnsi" w:cstheme="majorHAnsi"/>
          <w:lang w:val="en-IN"/>
        </w:rPr>
        <w:t xml:space="preserve">The </w:t>
      </w:r>
      <w:proofErr w:type="spellStart"/>
      <w:r w:rsidRPr="00A719FD">
        <w:rPr>
          <w:rFonts w:asciiTheme="majorHAnsi" w:hAnsiTheme="majorHAnsi" w:cstheme="majorHAnsi"/>
          <w:b/>
          <w:bCs/>
          <w:lang w:val="en-IN"/>
        </w:rPr>
        <w:t>Analyze</w:t>
      </w:r>
      <w:proofErr w:type="spellEnd"/>
      <w:r w:rsidRPr="00A719FD">
        <w:rPr>
          <w:rFonts w:asciiTheme="majorHAnsi" w:hAnsiTheme="majorHAnsi" w:cstheme="majorHAnsi"/>
          <w:b/>
          <w:bCs/>
          <w:lang w:val="en-IN"/>
        </w:rPr>
        <w:t xml:space="preserve"> Workspace</w:t>
      </w:r>
      <w:r w:rsidRPr="00A719FD">
        <w:rPr>
          <w:rFonts w:asciiTheme="majorHAnsi" w:hAnsiTheme="majorHAnsi" w:cstheme="majorHAnsi"/>
          <w:lang w:val="en-IN"/>
        </w:rPr>
        <w:t xml:space="preserve"> button being clicked in the </w:t>
      </w:r>
      <w:r w:rsidRPr="00A719FD">
        <w:rPr>
          <w:rFonts w:asciiTheme="majorHAnsi" w:hAnsiTheme="majorHAnsi" w:cstheme="majorHAnsi"/>
          <w:b/>
          <w:bCs/>
          <w:lang w:val="en-IN"/>
        </w:rPr>
        <w:t>Ligand Designer</w:t>
      </w:r>
      <w:r w:rsidRPr="00A719FD">
        <w:rPr>
          <w:rFonts w:asciiTheme="majorHAnsi" w:hAnsiTheme="majorHAnsi" w:cstheme="majorHAnsi"/>
          <w:lang w:val="en-IN"/>
        </w:rPr>
        <w:t xml:space="preserve"> window.</w:t>
      </w:r>
    </w:p>
    <w:p w14:paraId="2728BA5B" w14:textId="637A6088" w:rsidR="00A719FD" w:rsidRDefault="00A719FD" w:rsidP="00A719FD">
      <w:pPr>
        <w:pStyle w:val="ListParagraph"/>
        <w:numPr>
          <w:ilvl w:val="1"/>
          <w:numId w:val="3"/>
        </w:numPr>
        <w:spacing w:before="120"/>
        <w:rPr>
          <w:rFonts w:asciiTheme="majorHAnsi" w:hAnsiTheme="majorHAnsi" w:cstheme="majorHAnsi"/>
          <w:lang w:val="en-IN"/>
        </w:rPr>
      </w:pPr>
      <w:r w:rsidRPr="00A719FD">
        <w:rPr>
          <w:rFonts w:asciiTheme="majorHAnsi" w:hAnsiTheme="majorHAnsi" w:cstheme="majorHAnsi"/>
          <w:lang w:val="en-IN"/>
        </w:rPr>
        <w:t xml:space="preserve">To generate and evaluate new ligands, select </w:t>
      </w:r>
      <w:r w:rsidRPr="00A719FD">
        <w:rPr>
          <w:rFonts w:asciiTheme="majorHAnsi" w:hAnsiTheme="majorHAnsi" w:cstheme="majorHAnsi"/>
          <w:b/>
          <w:bCs/>
          <w:lang w:val="en-IN"/>
        </w:rPr>
        <w:t>Isostere Scanning</w:t>
      </w:r>
      <w:r w:rsidRPr="00A719FD">
        <w:rPr>
          <w:rFonts w:asciiTheme="majorHAnsi" w:hAnsiTheme="majorHAnsi" w:cstheme="majorHAnsi"/>
          <w:lang w:val="en-IN"/>
        </w:rPr>
        <w:t xml:space="preserve"> from the workflow list</w:t>
      </w:r>
      <w:r w:rsidR="0043094D">
        <w:rPr>
          <w:rFonts w:asciiTheme="majorHAnsi" w:hAnsiTheme="majorHAnsi" w:cstheme="majorHAnsi"/>
          <w:lang w:val="en-IN"/>
        </w:rPr>
        <w:t xml:space="preserve"> </w:t>
      </w:r>
      <w:r w:rsidR="0043094D" w:rsidRPr="0043094D">
        <w:rPr>
          <w:rFonts w:asciiTheme="majorHAnsi" w:hAnsiTheme="majorHAnsi" w:cstheme="majorHAnsi"/>
          <w:b/>
          <w:bCs/>
          <w:lang w:val="en-IN"/>
        </w:rPr>
        <w:t>[1]</w:t>
      </w:r>
      <w:r>
        <w:rPr>
          <w:rFonts w:asciiTheme="majorHAnsi" w:hAnsiTheme="majorHAnsi" w:cstheme="majorHAnsi"/>
          <w:lang w:val="en-IN"/>
        </w:rPr>
        <w:t xml:space="preserve">, </w:t>
      </w:r>
      <w:r w:rsidRPr="00A719FD">
        <w:rPr>
          <w:rFonts w:asciiTheme="majorHAnsi" w:hAnsiTheme="majorHAnsi" w:cstheme="majorHAnsi"/>
        </w:rPr>
        <w:t>which implies the growing method that extends the ligand by adding fragments to existing molecular structures</w:t>
      </w:r>
      <w:r w:rsidR="0043094D">
        <w:rPr>
          <w:rFonts w:asciiTheme="majorHAnsi" w:hAnsiTheme="majorHAnsi" w:cstheme="majorHAnsi"/>
        </w:rPr>
        <w:t xml:space="preserve"> </w:t>
      </w:r>
      <w:r w:rsidRPr="00A719FD">
        <w:rPr>
          <w:rFonts w:asciiTheme="majorHAnsi" w:hAnsiTheme="majorHAnsi" w:cstheme="majorHAnsi"/>
          <w:b/>
          <w:bCs/>
          <w:lang w:val="en-IN"/>
        </w:rPr>
        <w:t>[</w:t>
      </w:r>
      <w:r w:rsidR="0043094D">
        <w:rPr>
          <w:rFonts w:asciiTheme="majorHAnsi" w:hAnsiTheme="majorHAnsi" w:cstheme="majorHAnsi"/>
          <w:b/>
          <w:bCs/>
          <w:lang w:val="en-IN"/>
        </w:rPr>
        <w:t>2</w:t>
      </w:r>
      <w:r w:rsidRPr="00A719FD">
        <w:rPr>
          <w:rFonts w:asciiTheme="majorHAnsi" w:hAnsiTheme="majorHAnsi" w:cstheme="majorHAnsi"/>
          <w:b/>
          <w:bCs/>
          <w:lang w:val="en-IN"/>
        </w:rPr>
        <w:t>]</w:t>
      </w:r>
      <w:r w:rsidRPr="00A719FD">
        <w:rPr>
          <w:rFonts w:asciiTheme="majorHAnsi" w:hAnsiTheme="majorHAnsi" w:cstheme="majorHAnsi"/>
          <w:lang w:val="en-IN"/>
        </w:rPr>
        <w:t>.</w:t>
      </w:r>
    </w:p>
    <w:p w14:paraId="1E053FC5" w14:textId="1723DD9D" w:rsidR="00A719FD" w:rsidRDefault="0043094D" w:rsidP="00A719FD">
      <w:pPr>
        <w:pStyle w:val="ListParagraph"/>
        <w:numPr>
          <w:ilvl w:val="2"/>
          <w:numId w:val="3"/>
        </w:numPr>
        <w:spacing w:before="120"/>
        <w:rPr>
          <w:rFonts w:asciiTheme="majorHAnsi" w:hAnsiTheme="majorHAnsi" w:cstheme="majorHAnsi"/>
          <w:lang w:val="en-IN"/>
        </w:rPr>
      </w:pPr>
      <w:r>
        <w:rPr>
          <w:rFonts w:asciiTheme="majorHAnsi" w:hAnsiTheme="majorHAnsi" w:cstheme="majorHAnsi"/>
          <w:lang w:val="en-IN"/>
        </w:rPr>
        <w:t>SCREEN:</w:t>
      </w:r>
      <w:r w:rsidR="00E41148" w:rsidRPr="00E41148">
        <w:rPr>
          <w:rFonts w:cstheme="minorHAnsi"/>
          <w:highlight w:val="yellow"/>
          <w:lang w:val="en-IN"/>
        </w:rPr>
        <w:t xml:space="preserve"> </w:t>
      </w:r>
      <w:r w:rsidR="00E41148" w:rsidRPr="00C12B25">
        <w:rPr>
          <w:rFonts w:cstheme="minorHAnsi"/>
          <w:highlight w:val="yellow"/>
          <w:lang w:val="en-IN"/>
        </w:rPr>
        <w:t>To be provided by authors</w:t>
      </w:r>
      <w:r w:rsidR="00E41148">
        <w:rPr>
          <w:rFonts w:cstheme="minorHAnsi"/>
          <w:lang w:val="en-IN"/>
        </w:rPr>
        <w:t>:</w:t>
      </w:r>
      <w:r>
        <w:rPr>
          <w:rFonts w:asciiTheme="majorHAnsi" w:hAnsiTheme="majorHAnsi" w:cstheme="majorHAnsi"/>
          <w:lang w:val="en-IN"/>
        </w:rPr>
        <w:t xml:space="preserve"> </w:t>
      </w:r>
      <w:r w:rsidRPr="00A719FD">
        <w:rPr>
          <w:rFonts w:asciiTheme="majorHAnsi" w:hAnsiTheme="majorHAnsi" w:cstheme="majorHAnsi"/>
          <w:b/>
          <w:bCs/>
          <w:lang w:val="en-IN"/>
        </w:rPr>
        <w:t>Isostere Scanning</w:t>
      </w:r>
      <w:r w:rsidRPr="00A719FD">
        <w:rPr>
          <w:rFonts w:asciiTheme="majorHAnsi" w:hAnsiTheme="majorHAnsi" w:cstheme="majorHAnsi"/>
          <w:lang w:val="en-IN"/>
        </w:rPr>
        <w:t xml:space="preserve"> being selected from the workflow list.</w:t>
      </w:r>
    </w:p>
    <w:p w14:paraId="0DB33092" w14:textId="6111806E" w:rsidR="0043094D" w:rsidRDefault="0043094D" w:rsidP="00A719FD">
      <w:pPr>
        <w:pStyle w:val="ListParagraph"/>
        <w:numPr>
          <w:ilvl w:val="2"/>
          <w:numId w:val="3"/>
        </w:numPr>
        <w:spacing w:before="120"/>
        <w:rPr>
          <w:rFonts w:asciiTheme="majorHAnsi" w:hAnsiTheme="majorHAnsi" w:cstheme="majorHAnsi"/>
          <w:lang w:val="en-IN"/>
        </w:rPr>
      </w:pPr>
      <w:r>
        <w:rPr>
          <w:rFonts w:asciiTheme="majorHAnsi" w:hAnsiTheme="majorHAnsi" w:cstheme="majorHAnsi"/>
          <w:lang w:val="en-IN"/>
        </w:rPr>
        <w:t>SCREEN:</w:t>
      </w:r>
      <w:r w:rsidR="00E41148" w:rsidRPr="00E41148">
        <w:rPr>
          <w:rFonts w:cstheme="minorHAnsi"/>
          <w:highlight w:val="yellow"/>
          <w:lang w:val="en-IN"/>
        </w:rPr>
        <w:t xml:space="preserve"> </w:t>
      </w:r>
      <w:r w:rsidR="00E41148" w:rsidRPr="00C12B25">
        <w:rPr>
          <w:rFonts w:cstheme="minorHAnsi"/>
          <w:highlight w:val="yellow"/>
          <w:lang w:val="en-IN"/>
        </w:rPr>
        <w:t>To be provided by authors</w:t>
      </w:r>
      <w:r w:rsidR="00E41148">
        <w:rPr>
          <w:rFonts w:cstheme="minorHAnsi"/>
          <w:lang w:val="en-IN"/>
        </w:rPr>
        <w:t>:</w:t>
      </w:r>
      <w:r>
        <w:rPr>
          <w:rFonts w:asciiTheme="majorHAnsi" w:hAnsiTheme="majorHAnsi" w:cstheme="majorHAnsi"/>
          <w:lang w:val="en-IN"/>
        </w:rPr>
        <w:t xml:space="preserve"> </w:t>
      </w:r>
      <w:r w:rsidRPr="00A719FD">
        <w:rPr>
          <w:rFonts w:asciiTheme="majorHAnsi" w:hAnsiTheme="majorHAnsi" w:cstheme="majorHAnsi"/>
          <w:lang w:val="en-IN"/>
        </w:rPr>
        <w:t>Ligand structure being extended by adding molecular fragments.</w:t>
      </w:r>
    </w:p>
    <w:p w14:paraId="2F849C63" w14:textId="7798C0BB" w:rsidR="0043094D" w:rsidRPr="0043094D" w:rsidRDefault="0043094D" w:rsidP="0043094D">
      <w:pPr>
        <w:pStyle w:val="ListParagraph"/>
        <w:numPr>
          <w:ilvl w:val="1"/>
          <w:numId w:val="3"/>
        </w:numPr>
        <w:spacing w:before="120"/>
        <w:rPr>
          <w:rFonts w:asciiTheme="majorHAnsi" w:hAnsiTheme="majorHAnsi" w:cstheme="majorHAnsi"/>
          <w:lang w:val="en-IN"/>
        </w:rPr>
      </w:pPr>
      <w:r>
        <w:rPr>
          <w:rFonts w:asciiTheme="majorHAnsi" w:hAnsiTheme="majorHAnsi" w:cstheme="majorHAnsi"/>
          <w:lang w:val="en-IN"/>
        </w:rPr>
        <w:t xml:space="preserve">Click </w:t>
      </w:r>
      <w:r w:rsidRPr="00A719FD">
        <w:rPr>
          <w:rFonts w:asciiTheme="majorHAnsi" w:hAnsiTheme="majorHAnsi" w:cstheme="majorHAnsi"/>
          <w:lang w:val="en-IN"/>
        </w:rPr>
        <w:t xml:space="preserve">on the </w:t>
      </w:r>
      <w:r w:rsidRPr="00A719FD">
        <w:rPr>
          <w:rFonts w:asciiTheme="majorHAnsi" w:hAnsiTheme="majorHAnsi" w:cstheme="majorHAnsi"/>
          <w:b/>
          <w:bCs/>
          <w:lang w:val="en-IN"/>
        </w:rPr>
        <w:t>Task</w:t>
      </w:r>
      <w:r w:rsidRPr="00A719FD">
        <w:rPr>
          <w:rFonts w:asciiTheme="majorHAnsi" w:hAnsiTheme="majorHAnsi" w:cstheme="majorHAnsi"/>
          <w:lang w:val="en-IN"/>
        </w:rPr>
        <w:t xml:space="preserve"> button and select </w:t>
      </w:r>
      <w:r w:rsidRPr="00A719FD">
        <w:rPr>
          <w:rFonts w:asciiTheme="majorHAnsi" w:hAnsiTheme="majorHAnsi" w:cstheme="majorHAnsi"/>
          <w:b/>
          <w:bCs/>
          <w:lang w:val="en-IN"/>
        </w:rPr>
        <w:t>Desmond System Builder</w:t>
      </w:r>
      <w:r w:rsidRPr="00A719FD">
        <w:rPr>
          <w:rFonts w:asciiTheme="majorHAnsi" w:hAnsiTheme="majorHAnsi" w:cstheme="majorHAnsi"/>
          <w:lang w:val="en-IN"/>
        </w:rPr>
        <w:t xml:space="preserve"> </w:t>
      </w:r>
      <w:r w:rsidRPr="00A719FD">
        <w:rPr>
          <w:rFonts w:asciiTheme="majorHAnsi" w:hAnsiTheme="majorHAnsi" w:cstheme="majorHAnsi"/>
          <w:b/>
          <w:bCs/>
          <w:lang w:val="en-IN"/>
        </w:rPr>
        <w:t>[1]</w:t>
      </w:r>
      <w:r>
        <w:rPr>
          <w:rFonts w:asciiTheme="majorHAnsi" w:hAnsiTheme="majorHAnsi" w:cstheme="majorHAnsi"/>
          <w:b/>
          <w:bCs/>
          <w:lang w:val="en-IN"/>
        </w:rPr>
        <w:t>.</w:t>
      </w:r>
    </w:p>
    <w:p w14:paraId="3B15223A" w14:textId="432E5656" w:rsidR="0043094D" w:rsidRDefault="0043094D" w:rsidP="0043094D">
      <w:pPr>
        <w:pStyle w:val="ListParagraph"/>
        <w:numPr>
          <w:ilvl w:val="2"/>
          <w:numId w:val="3"/>
        </w:numPr>
        <w:spacing w:before="120"/>
        <w:rPr>
          <w:rFonts w:asciiTheme="majorHAnsi" w:hAnsiTheme="majorHAnsi" w:cstheme="majorHAnsi"/>
          <w:lang w:val="en-IN"/>
        </w:rPr>
      </w:pPr>
      <w:r w:rsidRPr="0043094D">
        <w:rPr>
          <w:rFonts w:asciiTheme="majorHAnsi" w:hAnsiTheme="majorHAnsi" w:cstheme="majorHAnsi"/>
          <w:lang w:val="en-IN"/>
        </w:rPr>
        <w:t>SCREEN:</w:t>
      </w:r>
      <w:r w:rsidR="00E41148" w:rsidRPr="00E41148">
        <w:rPr>
          <w:rFonts w:cstheme="minorHAnsi"/>
          <w:highlight w:val="yellow"/>
          <w:lang w:val="en-IN"/>
        </w:rPr>
        <w:t xml:space="preserve"> </w:t>
      </w:r>
      <w:r w:rsidR="00E41148" w:rsidRPr="00C12B25">
        <w:rPr>
          <w:rFonts w:cstheme="minorHAnsi"/>
          <w:highlight w:val="yellow"/>
          <w:lang w:val="en-IN"/>
        </w:rPr>
        <w:t>To be provided by authors</w:t>
      </w:r>
      <w:r w:rsidR="00E41148">
        <w:rPr>
          <w:rFonts w:cstheme="minorHAnsi"/>
          <w:lang w:val="en-IN"/>
        </w:rPr>
        <w:t>:</w:t>
      </w:r>
      <w:r w:rsidRPr="0043094D">
        <w:rPr>
          <w:rFonts w:asciiTheme="majorHAnsi" w:hAnsiTheme="majorHAnsi" w:cstheme="majorHAnsi"/>
          <w:lang w:val="en-IN"/>
        </w:rPr>
        <w:t xml:space="preserve"> </w:t>
      </w:r>
      <w:r w:rsidRPr="00A719FD">
        <w:rPr>
          <w:rFonts w:asciiTheme="majorHAnsi" w:hAnsiTheme="majorHAnsi" w:cstheme="majorHAnsi"/>
          <w:lang w:val="en-IN"/>
        </w:rPr>
        <w:t xml:space="preserve">The </w:t>
      </w:r>
      <w:r w:rsidRPr="00A719FD">
        <w:rPr>
          <w:rFonts w:asciiTheme="majorHAnsi" w:hAnsiTheme="majorHAnsi" w:cstheme="majorHAnsi"/>
          <w:b/>
          <w:bCs/>
          <w:lang w:val="en-IN"/>
        </w:rPr>
        <w:t>Task</w:t>
      </w:r>
      <w:r w:rsidRPr="00A719FD">
        <w:rPr>
          <w:rFonts w:asciiTheme="majorHAnsi" w:hAnsiTheme="majorHAnsi" w:cstheme="majorHAnsi"/>
          <w:lang w:val="en-IN"/>
        </w:rPr>
        <w:t xml:space="preserve"> button being clicked and </w:t>
      </w:r>
      <w:r w:rsidRPr="00A719FD">
        <w:rPr>
          <w:rFonts w:asciiTheme="majorHAnsi" w:hAnsiTheme="majorHAnsi" w:cstheme="majorHAnsi"/>
          <w:b/>
          <w:bCs/>
          <w:lang w:val="en-IN"/>
        </w:rPr>
        <w:t>Desmond System Builder</w:t>
      </w:r>
      <w:r w:rsidRPr="00A719FD">
        <w:rPr>
          <w:rFonts w:asciiTheme="majorHAnsi" w:hAnsiTheme="majorHAnsi" w:cstheme="majorHAnsi"/>
          <w:lang w:val="en-IN"/>
        </w:rPr>
        <w:t xml:space="preserve"> being selected.</w:t>
      </w:r>
    </w:p>
    <w:p w14:paraId="47DCE992" w14:textId="69FC5E2E" w:rsidR="00002BC2" w:rsidRDefault="00002BC2" w:rsidP="00002BC2">
      <w:pPr>
        <w:pStyle w:val="ListParagraph"/>
        <w:numPr>
          <w:ilvl w:val="1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</w:rPr>
        <w:t xml:space="preserve">Open </w:t>
      </w:r>
      <w:r w:rsidRPr="00002BC2">
        <w:rPr>
          <w:rFonts w:cstheme="minorHAnsi"/>
          <w:lang w:val="en-IN"/>
        </w:rPr>
        <w:t xml:space="preserve">the </w:t>
      </w:r>
      <w:r w:rsidRPr="00963757">
        <w:rPr>
          <w:rFonts w:cstheme="minorHAnsi"/>
          <w:lang w:val="en-IN"/>
        </w:rPr>
        <w:t>trajectory file</w:t>
      </w:r>
      <w:r w:rsidRPr="00002BC2">
        <w:rPr>
          <w:rFonts w:cstheme="minorHAnsi"/>
          <w:lang w:val="en-IN"/>
        </w:rPr>
        <w:t xml:space="preserve"> and play the </w:t>
      </w:r>
      <w:r w:rsidRPr="00963757">
        <w:rPr>
          <w:rFonts w:cstheme="minorHAnsi"/>
          <w:lang w:val="en-IN"/>
        </w:rPr>
        <w:t>trajectory</w:t>
      </w:r>
      <w:r w:rsidRPr="00002BC2">
        <w:rPr>
          <w:rFonts w:cstheme="minorHAnsi"/>
          <w:lang w:val="en-IN"/>
        </w:rPr>
        <w:t xml:space="preserve"> </w:t>
      </w:r>
      <w:r w:rsidRPr="00002BC2">
        <w:rPr>
          <w:rFonts w:cstheme="minorHAnsi"/>
          <w:b/>
          <w:bCs/>
          <w:lang w:val="en-IN"/>
        </w:rPr>
        <w:t>[1]</w:t>
      </w:r>
      <w:r w:rsidRPr="00002BC2">
        <w:rPr>
          <w:rFonts w:cstheme="minorHAnsi"/>
          <w:lang w:val="en-IN"/>
        </w:rPr>
        <w:t xml:space="preserve">. Visualize where the </w:t>
      </w:r>
      <w:r w:rsidRPr="00963757">
        <w:rPr>
          <w:rFonts w:cstheme="minorHAnsi"/>
          <w:lang w:val="en-IN"/>
        </w:rPr>
        <w:t>protein-ligand complex</w:t>
      </w:r>
      <w:r w:rsidRPr="00002BC2">
        <w:rPr>
          <w:rFonts w:cstheme="minorHAnsi"/>
          <w:lang w:val="en-IN"/>
        </w:rPr>
        <w:t xml:space="preserve"> is equilibrated and note the </w:t>
      </w:r>
      <w:r w:rsidRPr="00963757">
        <w:rPr>
          <w:rFonts w:cstheme="minorHAnsi"/>
          <w:lang w:val="en-IN"/>
        </w:rPr>
        <w:t>number of frames</w:t>
      </w:r>
      <w:r w:rsidRPr="00193D62">
        <w:rPr>
          <w:rFonts w:cstheme="minorHAnsi"/>
          <w:lang w:val="en-IN"/>
        </w:rPr>
        <w:t xml:space="preserve"> </w:t>
      </w:r>
      <w:r w:rsidRPr="00002BC2">
        <w:rPr>
          <w:rFonts w:cstheme="minorHAnsi"/>
          <w:b/>
          <w:bCs/>
          <w:lang w:val="en-IN"/>
        </w:rPr>
        <w:t>[2]</w:t>
      </w:r>
      <w:r w:rsidRPr="00002BC2">
        <w:rPr>
          <w:rFonts w:cstheme="minorHAnsi"/>
          <w:lang w:val="en-IN"/>
        </w:rPr>
        <w:t xml:space="preserve">. Submit the job via the </w:t>
      </w:r>
      <w:r w:rsidRPr="00963757">
        <w:rPr>
          <w:rFonts w:cstheme="minorHAnsi"/>
          <w:lang w:val="en-IN"/>
        </w:rPr>
        <w:t>terminal</w:t>
      </w:r>
      <w:r w:rsidRPr="00002BC2">
        <w:rPr>
          <w:rFonts w:cstheme="minorHAnsi"/>
          <w:lang w:val="en-IN"/>
        </w:rPr>
        <w:t xml:space="preserve"> </w:t>
      </w:r>
      <w:r w:rsidRPr="00002BC2">
        <w:rPr>
          <w:rFonts w:cstheme="minorHAnsi"/>
          <w:b/>
          <w:bCs/>
          <w:lang w:val="en-IN"/>
        </w:rPr>
        <w:t>[3</w:t>
      </w:r>
      <w:r w:rsidR="00963757">
        <w:rPr>
          <w:rFonts w:cstheme="minorHAnsi"/>
          <w:b/>
          <w:bCs/>
          <w:lang w:val="en-IN"/>
        </w:rPr>
        <w:t>-TXT</w:t>
      </w:r>
      <w:r w:rsidRPr="00002BC2">
        <w:rPr>
          <w:rFonts w:cstheme="minorHAnsi"/>
          <w:b/>
          <w:bCs/>
          <w:lang w:val="en-IN"/>
        </w:rPr>
        <w:t>]</w:t>
      </w:r>
      <w:r w:rsidRPr="00002BC2">
        <w:rPr>
          <w:rFonts w:cstheme="minorHAnsi"/>
          <w:lang w:val="en-IN"/>
        </w:rPr>
        <w:t>.</w:t>
      </w:r>
    </w:p>
    <w:p w14:paraId="75E79EFE" w14:textId="63D5CC1E" w:rsidR="00002BC2" w:rsidRDefault="00002BC2" w:rsidP="00002BC2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E41148" w:rsidRPr="00E41148">
        <w:rPr>
          <w:rFonts w:cstheme="minorHAnsi"/>
          <w:highlight w:val="yellow"/>
          <w:lang w:val="en-IN"/>
        </w:rPr>
        <w:t xml:space="preserve"> </w:t>
      </w:r>
      <w:r w:rsidR="00E41148" w:rsidRPr="00C12B25">
        <w:rPr>
          <w:rFonts w:cstheme="minorHAnsi"/>
          <w:highlight w:val="yellow"/>
          <w:lang w:val="en-IN"/>
        </w:rPr>
        <w:t>To be provided by authors</w:t>
      </w:r>
      <w:r w:rsidR="00E41148">
        <w:rPr>
          <w:rFonts w:cstheme="minorHAnsi"/>
          <w:lang w:val="en-IN"/>
        </w:rPr>
        <w:t>:</w:t>
      </w:r>
      <w:r>
        <w:rPr>
          <w:rFonts w:cstheme="minorHAnsi"/>
          <w:lang w:val="en-IN"/>
        </w:rPr>
        <w:t xml:space="preserve"> </w:t>
      </w:r>
      <w:r w:rsidRPr="00002BC2">
        <w:rPr>
          <w:rFonts w:cstheme="minorHAnsi"/>
          <w:lang w:val="en-IN"/>
        </w:rPr>
        <w:t xml:space="preserve">The </w:t>
      </w:r>
      <w:r w:rsidRPr="00963757">
        <w:rPr>
          <w:rFonts w:cstheme="minorHAnsi"/>
          <w:lang w:val="en-IN"/>
        </w:rPr>
        <w:t>trajectory file</w:t>
      </w:r>
      <w:r w:rsidRPr="00002BC2">
        <w:rPr>
          <w:rFonts w:cstheme="minorHAnsi"/>
          <w:lang w:val="en-IN"/>
        </w:rPr>
        <w:t xml:space="preserve"> being opened and played.</w:t>
      </w:r>
    </w:p>
    <w:p w14:paraId="41A8E289" w14:textId="76B971E2" w:rsidR="00002BC2" w:rsidRPr="00193D62" w:rsidRDefault="00002BC2" w:rsidP="00002BC2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E41148" w:rsidRPr="00E41148">
        <w:rPr>
          <w:rFonts w:cstheme="minorHAnsi"/>
          <w:highlight w:val="yellow"/>
          <w:lang w:val="en-IN"/>
        </w:rPr>
        <w:t xml:space="preserve"> </w:t>
      </w:r>
      <w:r w:rsidR="00E41148" w:rsidRPr="00C12B25">
        <w:rPr>
          <w:rFonts w:cstheme="minorHAnsi"/>
          <w:highlight w:val="yellow"/>
          <w:lang w:val="en-IN"/>
        </w:rPr>
        <w:t>To be provided by authors</w:t>
      </w:r>
      <w:r w:rsidR="00E41148">
        <w:rPr>
          <w:rFonts w:cstheme="minorHAnsi"/>
          <w:lang w:val="en-IN"/>
        </w:rPr>
        <w:t>:</w:t>
      </w:r>
      <w:r>
        <w:rPr>
          <w:rFonts w:cstheme="minorHAnsi"/>
          <w:lang w:val="en-IN"/>
        </w:rPr>
        <w:t xml:space="preserve"> </w:t>
      </w:r>
      <w:r w:rsidRPr="00002BC2">
        <w:rPr>
          <w:rFonts w:cstheme="minorHAnsi"/>
          <w:lang w:val="en-IN"/>
        </w:rPr>
        <w:t xml:space="preserve">The </w:t>
      </w:r>
      <w:r w:rsidRPr="00963757">
        <w:rPr>
          <w:rFonts w:cstheme="minorHAnsi"/>
          <w:lang w:val="en-IN"/>
        </w:rPr>
        <w:t>protein-ligand complex</w:t>
      </w:r>
      <w:r w:rsidRPr="00193D62">
        <w:rPr>
          <w:rFonts w:cstheme="minorHAnsi"/>
          <w:lang w:val="en-IN"/>
        </w:rPr>
        <w:t xml:space="preserve"> being visualized with the equilibrated position and frame count displayed.</w:t>
      </w:r>
    </w:p>
    <w:p w14:paraId="5C46CAFC" w14:textId="752C4572" w:rsidR="00002BC2" w:rsidRPr="00193D62" w:rsidRDefault="00002BC2" w:rsidP="00002BC2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 w:rsidRPr="00193D62">
        <w:rPr>
          <w:rFonts w:cstheme="minorHAnsi"/>
          <w:lang w:val="en-IN"/>
        </w:rPr>
        <w:t>SCREEN:</w:t>
      </w:r>
      <w:r w:rsidR="000F7C00" w:rsidRPr="00193D62">
        <w:rPr>
          <w:rFonts w:cstheme="minorHAnsi"/>
          <w:highlight w:val="yellow"/>
          <w:lang w:val="en-IN"/>
        </w:rPr>
        <w:t xml:space="preserve"> To be provided by authors</w:t>
      </w:r>
      <w:r w:rsidR="000F7C00" w:rsidRPr="00193D62">
        <w:rPr>
          <w:rFonts w:cstheme="minorHAnsi"/>
          <w:lang w:val="en-IN"/>
        </w:rPr>
        <w:t>:</w:t>
      </w:r>
      <w:r w:rsidRPr="00193D62">
        <w:rPr>
          <w:rFonts w:cstheme="minorHAnsi"/>
          <w:lang w:val="en-IN"/>
        </w:rPr>
        <w:t xml:space="preserve"> The job being submitted via the </w:t>
      </w:r>
      <w:r w:rsidRPr="00963757">
        <w:rPr>
          <w:rFonts w:cstheme="minorHAnsi"/>
          <w:lang w:val="en-IN"/>
        </w:rPr>
        <w:t>terminal</w:t>
      </w:r>
      <w:r w:rsidRPr="00193D62">
        <w:rPr>
          <w:rFonts w:cstheme="minorHAnsi"/>
          <w:lang w:val="en-IN"/>
        </w:rPr>
        <w:t>.</w:t>
      </w:r>
      <w:r w:rsidR="00963757">
        <w:rPr>
          <w:rFonts w:cstheme="minorHAnsi"/>
          <w:lang w:val="en-IN"/>
        </w:rPr>
        <w:t xml:space="preserve"> </w:t>
      </w:r>
      <w:r w:rsidR="00963757" w:rsidRPr="00963757">
        <w:rPr>
          <w:rFonts w:cstheme="minorHAnsi"/>
          <w:b/>
          <w:bCs/>
          <w:lang w:val="en-IN"/>
        </w:rPr>
        <w:t>TXT: Perform M</w:t>
      </w:r>
      <w:ins w:id="16" w:author="VITALIS MBAYO" w:date="2025-02-19T15:04:00Z" w16du:dateUtc="2025-02-19T13:04:00Z">
        <w:r w:rsidR="00C428C8">
          <w:rPr>
            <w:rFonts w:cstheme="minorHAnsi"/>
            <w:b/>
            <w:bCs/>
            <w:lang w:val="en-IN"/>
          </w:rPr>
          <w:t>MGB-SA</w:t>
        </w:r>
      </w:ins>
      <w:del w:id="17" w:author="VITALIS MBAYO" w:date="2025-02-19T15:04:00Z" w16du:dateUtc="2025-02-19T13:04:00Z">
        <w:r w:rsidR="00963757" w:rsidRPr="00963757" w:rsidDel="00C428C8">
          <w:rPr>
            <w:rFonts w:cstheme="minorHAnsi"/>
            <w:b/>
            <w:bCs/>
            <w:lang w:val="en-IN"/>
          </w:rPr>
          <w:delText>D</w:delText>
        </w:r>
      </w:del>
      <w:r w:rsidR="00963757" w:rsidRPr="00963757">
        <w:rPr>
          <w:rFonts w:cstheme="minorHAnsi"/>
          <w:b/>
          <w:bCs/>
          <w:lang w:val="en-IN"/>
        </w:rPr>
        <w:t xml:space="preserve"> simulation for </w:t>
      </w:r>
      <w:del w:id="18" w:author="VITALIS MBAYO" w:date="2025-02-19T15:05:00Z" w16du:dateUtc="2025-02-19T13:05:00Z">
        <w:r w:rsidR="00963757" w:rsidRPr="00963757" w:rsidDel="00A61E7E">
          <w:rPr>
            <w:rFonts w:cstheme="minorHAnsi"/>
            <w:b/>
            <w:bCs/>
            <w:lang w:val="en-IN"/>
          </w:rPr>
          <w:delText>another</w:delText>
        </w:r>
      </w:del>
      <w:r w:rsidR="00963757" w:rsidRPr="00963757">
        <w:rPr>
          <w:rFonts w:cstheme="minorHAnsi"/>
          <w:b/>
          <w:bCs/>
          <w:lang w:val="en-IN"/>
        </w:rPr>
        <w:t xml:space="preserve"> protein-ligand complex</w:t>
      </w:r>
    </w:p>
    <w:p w14:paraId="636B262C" w14:textId="4ECF07E2" w:rsidR="00002BC2" w:rsidRDefault="00002BC2" w:rsidP="00002BC2">
      <w:pPr>
        <w:pStyle w:val="ListParagraph"/>
        <w:numPr>
          <w:ilvl w:val="1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 xml:space="preserve">View </w:t>
      </w:r>
      <w:r w:rsidRPr="00002BC2">
        <w:rPr>
          <w:rFonts w:cstheme="minorHAnsi"/>
          <w:lang w:val="en-IN"/>
        </w:rPr>
        <w:t xml:space="preserve">the output file contents to </w:t>
      </w:r>
      <w:proofErr w:type="spellStart"/>
      <w:r w:rsidRPr="00002BC2">
        <w:rPr>
          <w:rFonts w:cstheme="minorHAnsi"/>
          <w:lang w:val="en-IN"/>
        </w:rPr>
        <w:t>analyze</w:t>
      </w:r>
      <w:proofErr w:type="spellEnd"/>
      <w:r w:rsidRPr="00002BC2">
        <w:rPr>
          <w:rFonts w:cstheme="minorHAnsi"/>
          <w:lang w:val="en-IN"/>
        </w:rPr>
        <w:t xml:space="preserve"> the generated results </w:t>
      </w:r>
      <w:r w:rsidRPr="00002BC2">
        <w:rPr>
          <w:rFonts w:cstheme="minorHAnsi"/>
          <w:b/>
          <w:bCs/>
          <w:lang w:val="en-IN"/>
        </w:rPr>
        <w:t>[1]</w:t>
      </w:r>
      <w:r w:rsidRPr="00002BC2">
        <w:rPr>
          <w:rFonts w:cstheme="minorHAnsi"/>
          <w:lang w:val="en-IN"/>
        </w:rPr>
        <w:t xml:space="preserve">. Read the </w:t>
      </w:r>
      <w:r w:rsidRPr="00002BC2">
        <w:rPr>
          <w:rFonts w:cstheme="minorHAnsi"/>
          <w:b/>
          <w:bCs/>
          <w:lang w:val="en-IN"/>
        </w:rPr>
        <w:t xml:space="preserve">ΔG </w:t>
      </w:r>
      <w:r w:rsidR="00A076BA" w:rsidRPr="00A076BA">
        <w:rPr>
          <w:rFonts w:cstheme="minorHAnsi"/>
          <w:i/>
          <w:iCs/>
          <w:color w:val="FF0000"/>
          <w:lang w:val="en-IN"/>
        </w:rPr>
        <w:t>(delta-G)</w:t>
      </w:r>
      <w:r w:rsidR="00193D62">
        <w:rPr>
          <w:rFonts w:cstheme="minorHAnsi"/>
          <w:i/>
          <w:iCs/>
          <w:color w:val="FF0000"/>
          <w:lang w:val="en-IN"/>
        </w:rPr>
        <w:t xml:space="preserve"> </w:t>
      </w:r>
      <w:r w:rsidR="00193D62" w:rsidRPr="007D179E">
        <w:rPr>
          <w:rFonts w:cstheme="minorHAnsi"/>
          <w:lang w:val="en-IN"/>
        </w:rPr>
        <w:t>Average</w:t>
      </w:r>
      <w:r w:rsidR="00A076BA">
        <w:rPr>
          <w:rFonts w:cstheme="minorHAnsi"/>
          <w:lang w:val="en-IN"/>
        </w:rPr>
        <w:t xml:space="preserve"> value </w:t>
      </w:r>
      <w:r w:rsidRPr="00002BC2">
        <w:rPr>
          <w:rFonts w:cstheme="minorHAnsi"/>
          <w:lang w:val="en-IN"/>
        </w:rPr>
        <w:t xml:space="preserve">to determine the binding free energy of the protein-ligand complex </w:t>
      </w:r>
      <w:r w:rsidRPr="00002BC2">
        <w:rPr>
          <w:rFonts w:cstheme="minorHAnsi"/>
          <w:b/>
          <w:bCs/>
          <w:lang w:val="en-IN"/>
        </w:rPr>
        <w:t>[2]</w:t>
      </w:r>
      <w:r w:rsidRPr="00002BC2">
        <w:rPr>
          <w:rFonts w:cstheme="minorHAnsi"/>
          <w:lang w:val="en-IN"/>
        </w:rPr>
        <w:t>.</w:t>
      </w:r>
      <w:r>
        <w:rPr>
          <w:rFonts w:cstheme="minorHAnsi"/>
          <w:lang w:val="en-IN"/>
        </w:rPr>
        <w:t xml:space="preserve"> Then, d</w:t>
      </w:r>
      <w:r w:rsidRPr="00002BC2">
        <w:rPr>
          <w:rFonts w:cstheme="minorHAnsi"/>
          <w:lang w:val="en-IN"/>
        </w:rPr>
        <w:t xml:space="preserve">ownload the </w:t>
      </w:r>
      <w:r w:rsidRPr="00963757">
        <w:rPr>
          <w:rFonts w:cstheme="minorHAnsi"/>
          <w:lang w:val="en-IN"/>
        </w:rPr>
        <w:t>CSV</w:t>
      </w:r>
      <w:r w:rsidR="00A076BA">
        <w:rPr>
          <w:rFonts w:cstheme="minorHAnsi"/>
          <w:b/>
          <w:bCs/>
          <w:lang w:val="en-IN"/>
        </w:rPr>
        <w:t xml:space="preserve"> </w:t>
      </w:r>
      <w:r w:rsidR="00A076BA" w:rsidRPr="00A076BA">
        <w:rPr>
          <w:rFonts w:cstheme="minorHAnsi"/>
          <w:i/>
          <w:iCs/>
          <w:color w:val="FF0000"/>
          <w:lang w:val="en-IN"/>
        </w:rPr>
        <w:t>(C-S-V)</w:t>
      </w:r>
      <w:r w:rsidRPr="00002BC2">
        <w:rPr>
          <w:rFonts w:cstheme="minorHAnsi"/>
          <w:b/>
          <w:bCs/>
          <w:color w:val="FF0000"/>
          <w:lang w:val="en-IN"/>
        </w:rPr>
        <w:t xml:space="preserve"> </w:t>
      </w:r>
      <w:r w:rsidRPr="00963757">
        <w:rPr>
          <w:rFonts w:cstheme="minorHAnsi"/>
          <w:lang w:val="en-IN"/>
        </w:rPr>
        <w:t>file</w:t>
      </w:r>
      <w:r w:rsidRPr="00002BC2">
        <w:rPr>
          <w:rFonts w:cstheme="minorHAnsi"/>
          <w:lang w:val="en-IN"/>
        </w:rPr>
        <w:t xml:space="preserve"> </w:t>
      </w:r>
      <w:r w:rsidRPr="00002BC2">
        <w:rPr>
          <w:rFonts w:cstheme="minorHAnsi"/>
          <w:b/>
          <w:bCs/>
          <w:lang w:val="en-IN"/>
        </w:rPr>
        <w:t>[1]</w:t>
      </w:r>
      <w:r w:rsidRPr="00002BC2">
        <w:rPr>
          <w:rFonts w:cstheme="minorHAnsi"/>
          <w:lang w:val="en-IN"/>
        </w:rPr>
        <w:t>.</w:t>
      </w:r>
    </w:p>
    <w:p w14:paraId="49B52FEC" w14:textId="58BF0AED" w:rsidR="00002BC2" w:rsidRDefault="00002BC2" w:rsidP="00002BC2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0F7C00" w:rsidRPr="000F7C00">
        <w:rPr>
          <w:rFonts w:cstheme="minorHAnsi"/>
          <w:highlight w:val="yellow"/>
          <w:lang w:val="en-IN"/>
        </w:rPr>
        <w:t xml:space="preserve"> </w:t>
      </w:r>
      <w:r w:rsidR="000F7C00" w:rsidRPr="00C12B25">
        <w:rPr>
          <w:rFonts w:cstheme="minorHAnsi"/>
          <w:highlight w:val="yellow"/>
          <w:lang w:val="en-IN"/>
        </w:rPr>
        <w:t>To be provided by authors</w:t>
      </w:r>
      <w:r w:rsidR="000F7C00">
        <w:rPr>
          <w:rFonts w:cstheme="minorHAnsi"/>
          <w:lang w:val="en-IN"/>
        </w:rPr>
        <w:t>:</w:t>
      </w:r>
      <w:r>
        <w:rPr>
          <w:rFonts w:cstheme="minorHAnsi"/>
          <w:lang w:val="en-IN"/>
        </w:rPr>
        <w:t xml:space="preserve"> </w:t>
      </w:r>
      <w:r w:rsidRPr="00002BC2">
        <w:rPr>
          <w:rFonts w:cstheme="minorHAnsi"/>
          <w:lang w:val="en-IN"/>
        </w:rPr>
        <w:t xml:space="preserve">The </w:t>
      </w:r>
      <w:r w:rsidRPr="00002BC2">
        <w:rPr>
          <w:rFonts w:cstheme="minorHAnsi"/>
          <w:b/>
          <w:bCs/>
          <w:lang w:val="en-IN"/>
        </w:rPr>
        <w:t>output file</w:t>
      </w:r>
      <w:r w:rsidRPr="00002BC2">
        <w:rPr>
          <w:rFonts w:cstheme="minorHAnsi"/>
          <w:lang w:val="en-IN"/>
        </w:rPr>
        <w:t xml:space="preserve"> being opened</w:t>
      </w:r>
      <w:r>
        <w:rPr>
          <w:rFonts w:cstheme="minorHAnsi"/>
          <w:lang w:val="en-IN"/>
        </w:rPr>
        <w:t xml:space="preserve"> and displayed.</w:t>
      </w:r>
    </w:p>
    <w:p w14:paraId="665E0E6E" w14:textId="59A93812" w:rsidR="00002BC2" w:rsidRDefault="00002BC2" w:rsidP="00002BC2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0F7C00" w:rsidRPr="000F7C00">
        <w:rPr>
          <w:rFonts w:cstheme="minorHAnsi"/>
          <w:highlight w:val="yellow"/>
          <w:lang w:val="en-IN"/>
        </w:rPr>
        <w:t xml:space="preserve"> </w:t>
      </w:r>
      <w:r w:rsidR="000F7C00" w:rsidRPr="00C12B25">
        <w:rPr>
          <w:rFonts w:cstheme="minorHAnsi"/>
          <w:highlight w:val="yellow"/>
          <w:lang w:val="en-IN"/>
        </w:rPr>
        <w:t>To be provided by authors</w:t>
      </w:r>
      <w:r w:rsidR="000F7C00">
        <w:rPr>
          <w:rFonts w:cstheme="minorHAnsi"/>
          <w:lang w:val="en-IN"/>
        </w:rPr>
        <w:t>:</w:t>
      </w:r>
      <w:r>
        <w:rPr>
          <w:rFonts w:cstheme="minorHAnsi"/>
          <w:lang w:val="en-IN"/>
        </w:rPr>
        <w:t xml:space="preserve"> </w:t>
      </w:r>
      <w:r w:rsidRPr="00002BC2">
        <w:rPr>
          <w:rFonts w:cstheme="minorHAnsi"/>
          <w:lang w:val="en-IN"/>
        </w:rPr>
        <w:t xml:space="preserve">The </w:t>
      </w:r>
      <w:r w:rsidRPr="00002BC2">
        <w:rPr>
          <w:rFonts w:cstheme="minorHAnsi"/>
          <w:b/>
          <w:bCs/>
          <w:lang w:val="en-IN"/>
        </w:rPr>
        <w:t>ΔG Average</w:t>
      </w:r>
      <w:r w:rsidRPr="00002BC2">
        <w:rPr>
          <w:rFonts w:cstheme="minorHAnsi"/>
          <w:lang w:val="en-IN"/>
        </w:rPr>
        <w:t xml:space="preserve"> value being </w:t>
      </w:r>
      <w:r>
        <w:rPr>
          <w:rFonts w:cstheme="minorHAnsi"/>
          <w:lang w:val="en-IN"/>
        </w:rPr>
        <w:t>displayed.</w:t>
      </w:r>
    </w:p>
    <w:p w14:paraId="0DE76705" w14:textId="5DEBAA4F" w:rsidR="00002BC2" w:rsidRPr="00002BC2" w:rsidRDefault="00002BC2" w:rsidP="00002BC2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>SCREEN:</w:t>
      </w:r>
      <w:r w:rsidR="000F7C00" w:rsidRPr="000F7C00">
        <w:rPr>
          <w:rFonts w:cstheme="minorHAnsi"/>
          <w:highlight w:val="yellow"/>
          <w:lang w:val="en-IN"/>
        </w:rPr>
        <w:t xml:space="preserve"> </w:t>
      </w:r>
      <w:r w:rsidR="000F7C00" w:rsidRPr="00C12B25">
        <w:rPr>
          <w:rFonts w:cstheme="minorHAnsi"/>
          <w:highlight w:val="yellow"/>
          <w:lang w:val="en-IN"/>
        </w:rPr>
        <w:t>To be provided by authors</w:t>
      </w:r>
      <w:r w:rsidR="000F7C00">
        <w:rPr>
          <w:rFonts w:cstheme="minorHAnsi"/>
          <w:lang w:val="en-IN"/>
        </w:rPr>
        <w:t>:</w:t>
      </w:r>
      <w:r>
        <w:rPr>
          <w:rFonts w:cstheme="minorHAnsi"/>
          <w:lang w:val="en-IN"/>
        </w:rPr>
        <w:t xml:space="preserve"> </w:t>
      </w:r>
      <w:r w:rsidRPr="00002BC2">
        <w:rPr>
          <w:rFonts w:cstheme="minorHAnsi"/>
          <w:lang w:val="en-IN"/>
        </w:rPr>
        <w:t xml:space="preserve">The </w:t>
      </w:r>
      <w:r w:rsidRPr="00002BC2">
        <w:rPr>
          <w:rFonts w:cstheme="minorHAnsi"/>
          <w:b/>
          <w:bCs/>
          <w:lang w:val="en-IN"/>
        </w:rPr>
        <w:t>CSV file</w:t>
      </w:r>
      <w:r w:rsidRPr="00002BC2">
        <w:rPr>
          <w:rFonts w:cstheme="minorHAnsi"/>
          <w:lang w:val="en-IN"/>
        </w:rPr>
        <w:t xml:space="preserve"> being downloaded</w:t>
      </w:r>
      <w:r>
        <w:rPr>
          <w:rFonts w:cstheme="minorHAnsi"/>
          <w:lang w:val="en-IN"/>
        </w:rPr>
        <w:t>.</w:t>
      </w:r>
    </w:p>
    <w:p w14:paraId="5ABC1585" w14:textId="1C5661F9" w:rsidR="00002BC2" w:rsidRPr="00E41148" w:rsidRDefault="00A076BA" w:rsidP="00002BC2">
      <w:pPr>
        <w:pStyle w:val="ListParagraph"/>
        <w:numPr>
          <w:ilvl w:val="1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t xml:space="preserve">Open the CSV file and take note of the binding energy </w:t>
      </w:r>
      <w:r w:rsidRPr="00E41148">
        <w:rPr>
          <w:rFonts w:cstheme="minorHAnsi"/>
          <w:b/>
          <w:bCs/>
          <w:lang w:val="en-IN"/>
        </w:rPr>
        <w:t>[1</w:t>
      </w:r>
      <w:r w:rsidR="00E41148" w:rsidRPr="00E41148">
        <w:rPr>
          <w:rFonts w:cstheme="minorHAnsi"/>
          <w:b/>
          <w:bCs/>
          <w:lang w:val="en-IN"/>
        </w:rPr>
        <w:t>-TXT</w:t>
      </w:r>
      <w:r w:rsidRPr="00E41148">
        <w:rPr>
          <w:rFonts w:cstheme="minorHAnsi"/>
          <w:b/>
          <w:bCs/>
          <w:lang w:val="en-IN"/>
        </w:rPr>
        <w:t>]</w:t>
      </w:r>
      <w:r>
        <w:rPr>
          <w:rFonts w:cstheme="minorHAnsi"/>
          <w:lang w:val="en-IN"/>
        </w:rPr>
        <w:t>.</w:t>
      </w:r>
      <w:r w:rsidR="00E41148">
        <w:rPr>
          <w:rFonts w:cstheme="minorHAnsi"/>
          <w:lang w:val="en-IN"/>
        </w:rPr>
        <w:t xml:space="preserve"> Finally, use the </w:t>
      </w:r>
      <w:r w:rsidR="00193D62">
        <w:rPr>
          <w:rFonts w:cstheme="minorHAnsi"/>
          <w:lang w:val="en-IN"/>
        </w:rPr>
        <w:t xml:space="preserve">shown </w:t>
      </w:r>
      <w:r w:rsidR="00E41148">
        <w:rPr>
          <w:rFonts w:cstheme="minorHAnsi"/>
          <w:lang w:val="en-IN"/>
        </w:rPr>
        <w:t xml:space="preserve">equation and calculate </w:t>
      </w:r>
      <w:r w:rsidR="00E41148" w:rsidRPr="00E41148">
        <w:rPr>
          <w:rFonts w:asciiTheme="majorHAnsi" w:hAnsiTheme="majorHAnsi" w:cstheme="majorHAnsi"/>
        </w:rPr>
        <w:t xml:space="preserve">the free binding energy of the complex by averaging the </w:t>
      </w:r>
      <w:r w:rsidR="00E41148">
        <w:rPr>
          <w:rFonts w:cstheme="minorHAnsi"/>
          <w:lang w:val="en-IN"/>
        </w:rPr>
        <w:t>binding energy</w:t>
      </w:r>
      <w:r w:rsidR="00E41148" w:rsidRPr="00E41148">
        <w:rPr>
          <w:rFonts w:asciiTheme="majorHAnsi" w:hAnsiTheme="majorHAnsi" w:cstheme="majorHAnsi"/>
        </w:rPr>
        <w:t xml:space="preserve"> values determined for each snapshot within the MD simulation</w:t>
      </w:r>
      <w:r w:rsidR="00E41148">
        <w:rPr>
          <w:rFonts w:asciiTheme="majorHAnsi" w:hAnsiTheme="majorHAnsi" w:cstheme="majorHAnsi"/>
        </w:rPr>
        <w:t xml:space="preserve"> </w:t>
      </w:r>
      <w:r w:rsidR="00E41148" w:rsidRPr="00E41148">
        <w:rPr>
          <w:rFonts w:asciiTheme="majorHAnsi" w:hAnsiTheme="majorHAnsi" w:cstheme="majorHAnsi"/>
          <w:b/>
          <w:bCs/>
        </w:rPr>
        <w:t>[2]</w:t>
      </w:r>
      <w:r w:rsidR="00E41148">
        <w:rPr>
          <w:rFonts w:asciiTheme="majorHAnsi" w:hAnsiTheme="majorHAnsi" w:cstheme="majorHAnsi"/>
        </w:rPr>
        <w:t>.</w:t>
      </w:r>
    </w:p>
    <w:p w14:paraId="6711E2C6" w14:textId="312522E1" w:rsidR="00E41148" w:rsidRDefault="00E41148" w:rsidP="00E41148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asciiTheme="majorHAnsi" w:hAnsiTheme="majorHAnsi" w:cstheme="majorHAnsi"/>
        </w:rPr>
        <w:t>SCREEN:</w:t>
      </w:r>
      <w:r w:rsidR="000F7C00" w:rsidRPr="000F7C00">
        <w:rPr>
          <w:rFonts w:cstheme="minorHAnsi"/>
          <w:highlight w:val="yellow"/>
          <w:lang w:val="en-IN"/>
        </w:rPr>
        <w:t xml:space="preserve"> </w:t>
      </w:r>
      <w:r w:rsidR="000F7C00" w:rsidRPr="00C12B25">
        <w:rPr>
          <w:rFonts w:cstheme="minorHAnsi"/>
          <w:highlight w:val="yellow"/>
          <w:lang w:val="en-IN"/>
        </w:rPr>
        <w:t>To be provided by authors</w:t>
      </w:r>
      <w:r w:rsidR="000F7C00">
        <w:rPr>
          <w:rFonts w:cstheme="minorHAnsi"/>
          <w:lang w:val="en-IN"/>
        </w:rPr>
        <w:t>:</w:t>
      </w:r>
      <w:r>
        <w:rPr>
          <w:rFonts w:asciiTheme="majorHAnsi" w:hAnsiTheme="majorHAnsi" w:cstheme="majorHAnsi"/>
        </w:rPr>
        <w:t xml:space="preserve"> </w:t>
      </w:r>
      <w:r>
        <w:rPr>
          <w:rFonts w:cstheme="minorHAnsi"/>
          <w:lang w:val="en-IN"/>
        </w:rPr>
        <w:t xml:space="preserve">The CSV file being opened and the value of the binding energy being shown. </w:t>
      </w:r>
      <w:r w:rsidRPr="00E41148">
        <w:rPr>
          <w:rFonts w:cstheme="minorHAnsi"/>
          <w:b/>
          <w:bCs/>
          <w:lang w:val="en-IN"/>
        </w:rPr>
        <w:t xml:space="preserve">TXT: See text for other </w:t>
      </w:r>
      <w:r w:rsidRPr="00E41148">
        <w:rPr>
          <w:rFonts w:asciiTheme="majorHAnsi" w:hAnsiTheme="majorHAnsi" w:cstheme="majorHAnsi"/>
          <w:b/>
          <w:bCs/>
        </w:rPr>
        <w:t>thermodynamics and desolvation parameters</w:t>
      </w:r>
    </w:p>
    <w:p w14:paraId="09CCE91D" w14:textId="2E834B2F" w:rsidR="00E41148" w:rsidRDefault="00E41148" w:rsidP="00E41148">
      <w:pPr>
        <w:pStyle w:val="ListParagraph"/>
        <w:numPr>
          <w:ilvl w:val="2"/>
          <w:numId w:val="3"/>
        </w:numPr>
        <w:spacing w:before="120"/>
        <w:rPr>
          <w:rFonts w:cstheme="minorHAnsi"/>
          <w:lang w:val="en-IN"/>
        </w:rPr>
      </w:pPr>
      <w:r>
        <w:rPr>
          <w:rFonts w:cstheme="minorHAnsi"/>
          <w:lang w:val="en-IN"/>
        </w:rPr>
        <w:lastRenderedPageBreak/>
        <w:t>TEXT on PLAIN BACKGROUND:</w:t>
      </w:r>
    </w:p>
    <w:p w14:paraId="2C8EDBDF" w14:textId="77777777" w:rsidR="00E41148" w:rsidRDefault="00E41148" w:rsidP="00E41148">
      <w:pPr>
        <w:pStyle w:val="ListParagraph"/>
        <w:spacing w:before="120"/>
        <w:ind w:left="1627"/>
        <w:rPr>
          <w:rFonts w:cstheme="minorHAnsi"/>
          <w:lang w:val="en-IN"/>
        </w:rPr>
      </w:pPr>
    </w:p>
    <w:p w14:paraId="4BB130F5" w14:textId="6AB9F4FF" w:rsidR="00E41148" w:rsidRPr="00E41148" w:rsidRDefault="00E41148" w:rsidP="00E41148">
      <w:pPr>
        <w:spacing w:before="120"/>
        <w:rPr>
          <w:rFonts w:cstheme="minorHAnsi"/>
          <w:lang w:val="en-IN"/>
        </w:rPr>
      </w:pPr>
      <m:oMathPara>
        <m:oMath>
          <m:r>
            <w:rPr>
              <w:rFonts w:ascii="Cambria Math" w:eastAsia="DengXian" w:hAnsi="Cambria Math" w:cstheme="majorHAnsi"/>
              <w:vertAlign w:val="subscript"/>
            </w:rPr>
            <m:t>∆</m:t>
          </m:r>
          <m:sSub>
            <m:sSubPr>
              <m:ctrlPr>
                <w:rPr>
                  <w:rFonts w:ascii="Cambria Math" w:eastAsia="DengXian" w:hAnsi="Cambria Math" w:cstheme="majorHAnsi"/>
                  <w:i/>
                  <w:vertAlign w:val="subscript"/>
                </w:rPr>
              </m:ctrlPr>
            </m:sSubPr>
            <m:e>
              <m:r>
                <w:rPr>
                  <w:rFonts w:ascii="Cambria Math" w:eastAsia="DengXian" w:hAnsi="Cambria Math" w:cstheme="majorHAnsi"/>
                  <w:vertAlign w:val="subscript"/>
                </w:rPr>
                <m:t>G</m:t>
              </m:r>
            </m:e>
            <m:sub>
              <m:r>
                <w:rPr>
                  <w:rFonts w:ascii="Cambria Math" w:eastAsia="DengXian" w:hAnsi="Cambria Math" w:cstheme="majorHAnsi"/>
                  <w:vertAlign w:val="subscript"/>
                </w:rPr>
                <m:t>bind</m:t>
              </m:r>
            </m:sub>
          </m:sSub>
          <m:r>
            <w:rPr>
              <w:rFonts w:ascii="Cambria Math" w:eastAsia="DengXian" w:hAnsi="Cambria Math" w:cstheme="majorHAnsi"/>
              <w:vertAlign w:val="subscript"/>
            </w:rPr>
            <m:t>=∆</m:t>
          </m:r>
          <m:sSub>
            <m:sSubPr>
              <m:ctrlPr>
                <w:rPr>
                  <w:rFonts w:ascii="Cambria Math" w:eastAsia="DengXian" w:hAnsi="Cambria Math" w:cstheme="majorHAnsi"/>
                  <w:i/>
                  <w:vertAlign w:val="subscript"/>
                </w:rPr>
              </m:ctrlPr>
            </m:sSubPr>
            <m:e>
              <m:r>
                <w:rPr>
                  <w:rFonts w:ascii="Cambria Math" w:eastAsia="DengXian" w:hAnsi="Cambria Math" w:cstheme="majorHAnsi"/>
                  <w:vertAlign w:val="subscript"/>
                </w:rPr>
                <m:t>G</m:t>
              </m:r>
            </m:e>
            <m:sub>
              <m:r>
                <w:rPr>
                  <w:rFonts w:ascii="Cambria Math" w:eastAsia="DengXian" w:hAnsi="Cambria Math" w:cstheme="majorHAnsi"/>
                  <w:vertAlign w:val="subscript"/>
                </w:rPr>
                <m:t>coulomb</m:t>
              </m:r>
            </m:sub>
          </m:sSub>
          <m:r>
            <w:rPr>
              <w:rFonts w:ascii="Cambria Math" w:eastAsia="DengXian" w:hAnsi="Cambria Math" w:cstheme="majorHAnsi"/>
              <w:vertAlign w:val="subscript"/>
            </w:rPr>
            <m:t>+∆</m:t>
          </m:r>
          <m:sSub>
            <m:sSubPr>
              <m:ctrlPr>
                <w:rPr>
                  <w:rFonts w:ascii="Cambria Math" w:eastAsia="DengXian" w:hAnsi="Cambria Math" w:cstheme="majorHAnsi"/>
                  <w:i/>
                  <w:vertAlign w:val="subscript"/>
                </w:rPr>
              </m:ctrlPr>
            </m:sSubPr>
            <m:e>
              <m:r>
                <w:rPr>
                  <w:rFonts w:ascii="Cambria Math" w:eastAsia="DengXian" w:hAnsi="Cambria Math" w:cstheme="majorHAnsi"/>
                  <w:vertAlign w:val="subscript"/>
                </w:rPr>
                <m:t>G</m:t>
              </m:r>
            </m:e>
            <m:sub>
              <m:r>
                <w:rPr>
                  <w:rFonts w:ascii="Cambria Math" w:eastAsia="DengXian" w:hAnsi="Cambria Math" w:cstheme="majorHAnsi"/>
                  <w:vertAlign w:val="subscript"/>
                </w:rPr>
                <m:t>covalent</m:t>
              </m:r>
            </m:sub>
          </m:sSub>
          <m:r>
            <w:rPr>
              <w:rFonts w:ascii="Cambria Math" w:eastAsia="DengXian" w:hAnsi="Cambria Math" w:cstheme="majorHAnsi"/>
              <w:vertAlign w:val="subscript"/>
            </w:rPr>
            <m:t>+∆</m:t>
          </m:r>
          <m:sSub>
            <m:sSubPr>
              <m:ctrlPr>
                <w:rPr>
                  <w:rFonts w:ascii="Cambria Math" w:eastAsia="DengXian" w:hAnsi="Cambria Math" w:cstheme="majorHAnsi"/>
                  <w:i/>
                  <w:vertAlign w:val="subscript"/>
                </w:rPr>
              </m:ctrlPr>
            </m:sSubPr>
            <m:e>
              <m:r>
                <w:rPr>
                  <w:rFonts w:ascii="Cambria Math" w:eastAsia="DengXian" w:hAnsi="Cambria Math" w:cstheme="majorHAnsi"/>
                  <w:vertAlign w:val="subscript"/>
                </w:rPr>
                <m:t>G</m:t>
              </m:r>
            </m:e>
            <m:sub>
              <m:r>
                <w:rPr>
                  <w:rFonts w:ascii="Cambria Math" w:eastAsia="DengXian" w:hAnsi="Cambria Math" w:cstheme="majorHAnsi"/>
                  <w:vertAlign w:val="subscript"/>
                </w:rPr>
                <m:t>Hbond</m:t>
              </m:r>
            </m:sub>
          </m:sSub>
          <m:r>
            <w:rPr>
              <w:rFonts w:ascii="Cambria Math" w:eastAsia="DengXian" w:hAnsi="Cambria Math" w:cstheme="majorHAnsi"/>
              <w:vertAlign w:val="subscript"/>
            </w:rPr>
            <m:t>+∆</m:t>
          </m:r>
          <m:sSub>
            <m:sSubPr>
              <m:ctrlPr>
                <w:rPr>
                  <w:rFonts w:ascii="Cambria Math" w:eastAsia="DengXian" w:hAnsi="Cambria Math" w:cstheme="majorHAnsi"/>
                  <w:i/>
                  <w:vertAlign w:val="subscript"/>
                </w:rPr>
              </m:ctrlPr>
            </m:sSubPr>
            <m:e>
              <m:r>
                <w:rPr>
                  <w:rFonts w:ascii="Cambria Math" w:eastAsia="DengXian" w:hAnsi="Cambria Math" w:cstheme="majorHAnsi"/>
                  <w:vertAlign w:val="subscript"/>
                </w:rPr>
                <m:t>G</m:t>
              </m:r>
            </m:e>
            <m:sub>
              <m:r>
                <w:rPr>
                  <w:rFonts w:ascii="Cambria Math" w:eastAsia="DengXian" w:hAnsi="Cambria Math" w:cstheme="majorHAnsi"/>
                  <w:vertAlign w:val="subscript"/>
                </w:rPr>
                <m:t>vdw</m:t>
              </m:r>
            </m:sub>
          </m:sSub>
          <m:r>
            <w:rPr>
              <w:rFonts w:ascii="Cambria Math" w:eastAsia="DengXian" w:hAnsi="Cambria Math" w:cstheme="majorHAnsi"/>
              <w:vertAlign w:val="subscript"/>
            </w:rPr>
            <m:t>+∆</m:t>
          </m:r>
          <m:sSub>
            <m:sSubPr>
              <m:ctrlPr>
                <w:rPr>
                  <w:rFonts w:ascii="Cambria Math" w:eastAsia="DengXian" w:hAnsi="Cambria Math" w:cstheme="majorHAnsi"/>
                  <w:i/>
                  <w:vertAlign w:val="subscript"/>
                </w:rPr>
              </m:ctrlPr>
            </m:sSubPr>
            <m:e>
              <m:r>
                <w:rPr>
                  <w:rFonts w:ascii="Cambria Math" w:eastAsia="DengXian" w:hAnsi="Cambria Math" w:cstheme="majorHAnsi"/>
                  <w:vertAlign w:val="subscript"/>
                </w:rPr>
                <m:t>G</m:t>
              </m:r>
            </m:e>
            <m:sub>
              <m:r>
                <w:rPr>
                  <w:rFonts w:ascii="Cambria Math" w:eastAsia="DengXian" w:hAnsi="Cambria Math" w:cstheme="majorHAnsi"/>
                  <w:vertAlign w:val="subscript"/>
                </w:rPr>
                <m:t>Lipo</m:t>
              </m:r>
            </m:sub>
          </m:sSub>
          <m:r>
            <w:rPr>
              <w:rFonts w:ascii="Cambria Math" w:eastAsia="DengXian" w:hAnsi="Cambria Math" w:cstheme="majorHAnsi"/>
              <w:vertAlign w:val="subscript"/>
            </w:rPr>
            <m:t>+∆</m:t>
          </m:r>
          <m:sSub>
            <m:sSubPr>
              <m:ctrlPr>
                <w:rPr>
                  <w:rFonts w:ascii="Cambria Math" w:eastAsia="DengXian" w:hAnsi="Cambria Math" w:cstheme="majorHAnsi"/>
                  <w:i/>
                  <w:vertAlign w:val="subscript"/>
                </w:rPr>
              </m:ctrlPr>
            </m:sSubPr>
            <m:e>
              <m:r>
                <w:rPr>
                  <w:rFonts w:ascii="Cambria Math" w:eastAsia="DengXian" w:hAnsi="Cambria Math" w:cstheme="majorHAnsi"/>
                  <w:vertAlign w:val="subscript"/>
                </w:rPr>
                <m:t>G</m:t>
              </m:r>
            </m:e>
            <m:sub>
              <m:r>
                <w:rPr>
                  <w:rFonts w:ascii="Cambria Math" w:eastAsia="DengXian" w:hAnsi="Cambria Math" w:cstheme="majorHAnsi"/>
                  <w:vertAlign w:val="subscript"/>
                </w:rPr>
                <m:t xml:space="preserve">packing </m:t>
              </m:r>
            </m:sub>
          </m:sSub>
          <m:r>
            <w:rPr>
              <w:rFonts w:ascii="Cambria Math" w:eastAsia="DengXian" w:hAnsi="Cambria Math" w:cstheme="majorHAnsi"/>
              <w:vertAlign w:val="subscript"/>
            </w:rPr>
            <m:t>+ ∆</m:t>
          </m:r>
          <m:sSub>
            <m:sSubPr>
              <m:ctrlPr>
                <w:rPr>
                  <w:rFonts w:ascii="Cambria Math" w:eastAsia="DengXian" w:hAnsi="Cambria Math" w:cstheme="majorHAnsi"/>
                  <w:i/>
                  <w:vertAlign w:val="subscript"/>
                </w:rPr>
              </m:ctrlPr>
            </m:sSubPr>
            <m:e>
              <m:r>
                <w:rPr>
                  <w:rFonts w:ascii="Cambria Math" w:eastAsia="DengXian" w:hAnsi="Cambria Math" w:cstheme="majorHAnsi"/>
                  <w:vertAlign w:val="subscript"/>
                </w:rPr>
                <m:t>G</m:t>
              </m:r>
            </m:e>
            <m:sub>
              <m:r>
                <w:rPr>
                  <w:rFonts w:ascii="Cambria Math" w:eastAsia="DengXian" w:hAnsi="Cambria Math" w:cstheme="majorHAnsi"/>
                  <w:vertAlign w:val="subscript"/>
                </w:rPr>
                <m:t xml:space="preserve">solv </m:t>
              </m:r>
            </m:sub>
          </m:sSub>
        </m:oMath>
      </m:oMathPara>
    </w:p>
    <w:p w14:paraId="09689C4F" w14:textId="45E8D041" w:rsidR="00495959" w:rsidRPr="0043094D" w:rsidRDefault="00495959" w:rsidP="0043094D">
      <w:pPr>
        <w:pStyle w:val="ListParagraph"/>
        <w:numPr>
          <w:ilvl w:val="1"/>
          <w:numId w:val="3"/>
        </w:numPr>
        <w:spacing w:before="120"/>
        <w:rPr>
          <w:rFonts w:asciiTheme="majorHAnsi" w:hAnsiTheme="majorHAnsi" w:cstheme="majorHAnsi"/>
          <w:lang w:val="en-IN"/>
        </w:rPr>
      </w:pPr>
      <w:r w:rsidRPr="0043094D">
        <w:rPr>
          <w:rFonts w:cstheme="minorHAnsi"/>
        </w:rPr>
        <w:br w:type="page"/>
      </w:r>
    </w:p>
    <w:p w14:paraId="12FDC79E" w14:textId="59861F38" w:rsidR="00495959" w:rsidRPr="00B07A3B" w:rsidRDefault="00495959" w:rsidP="00495959">
      <w:pPr>
        <w:pStyle w:val="Heading1"/>
        <w:rPr>
          <w:rFonts w:cstheme="minorHAnsi"/>
        </w:rPr>
      </w:pPr>
      <w:r w:rsidRPr="00B07A3B">
        <w:rPr>
          <w:rFonts w:cstheme="minorHAnsi"/>
        </w:rPr>
        <w:lastRenderedPageBreak/>
        <w:t>Results</w:t>
      </w:r>
    </w:p>
    <w:p w14:paraId="2CDFC666" w14:textId="77777777" w:rsidR="00495959" w:rsidRPr="00B07A3B" w:rsidRDefault="00495959" w:rsidP="004959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ind w:left="86" w:right="86"/>
        <w:rPr>
          <w:rFonts w:eastAsia="Times New Roman" w:cstheme="minorHAnsi"/>
          <w:b/>
        </w:rPr>
      </w:pPr>
      <w:r w:rsidRPr="00B07A3B">
        <w:rPr>
          <w:rFonts w:eastAsia="Times New Roman" w:cstheme="minorHAnsi"/>
          <w:b/>
        </w:rPr>
        <w:t>Please review this section to make sure that it accurately reflects your findings.</w:t>
      </w:r>
    </w:p>
    <w:p w14:paraId="2344A4C9" w14:textId="3EDC8CE0" w:rsidR="005E27DD" w:rsidRPr="005E27DD" w:rsidRDefault="005E27DD" w:rsidP="005E27DD">
      <w:pPr>
        <w:pStyle w:val="ListParagraph"/>
        <w:keepLines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ind w:left="331" w:right="86" w:hanging="245"/>
        <w:rPr>
          <w:rFonts w:eastAsia="Times New Roman" w:cstheme="minorHAnsi"/>
        </w:rPr>
      </w:pPr>
      <w:r>
        <w:rPr>
          <w:rFonts w:eastAsia="Times New Roman" w:cstheme="minorHAnsi"/>
        </w:rPr>
        <w:t xml:space="preserve">This section </w:t>
      </w:r>
      <w:r w:rsidRPr="00815020">
        <w:rPr>
          <w:rFonts w:eastAsia="Times New Roman" w:cstheme="minorHAnsi"/>
          <w:b/>
          <w:bCs/>
        </w:rPr>
        <w:t>will not be recorded</w:t>
      </w:r>
      <w:r>
        <w:rPr>
          <w:rFonts w:eastAsia="Times New Roman" w:cstheme="minorHAnsi"/>
        </w:rPr>
        <w:t xml:space="preserve"> by the videographer. It only </w:t>
      </w:r>
      <w:r w:rsidRPr="005E27DD">
        <w:rPr>
          <w:rFonts w:eastAsia="Times New Roman" w:cstheme="minorHAnsi"/>
        </w:rPr>
        <w:t xml:space="preserve">includes </w:t>
      </w:r>
      <w:r w:rsidR="00495959" w:rsidRPr="005E27DD">
        <w:rPr>
          <w:rFonts w:eastAsia="Times New Roman" w:cstheme="minorHAnsi"/>
        </w:rPr>
        <w:t>the figures/tables from your manuscript</w:t>
      </w:r>
      <w:r>
        <w:rPr>
          <w:rFonts w:eastAsia="Times New Roman" w:cstheme="minorHAnsi"/>
        </w:rPr>
        <w:t xml:space="preserve"> (called LAB MEDIA). </w:t>
      </w:r>
    </w:p>
    <w:p w14:paraId="0031E7AF" w14:textId="4A337747" w:rsidR="00495959" w:rsidRPr="00495959" w:rsidRDefault="00495959" w:rsidP="00495959">
      <w:pPr>
        <w:pStyle w:val="ListParagraph"/>
        <w:keepLines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ind w:left="331" w:right="86" w:hanging="245"/>
        <w:rPr>
          <w:rFonts w:eastAsia="Times New Roman" w:cstheme="minorHAnsi"/>
        </w:rPr>
      </w:pPr>
      <w:r w:rsidRPr="00495959">
        <w:rPr>
          <w:rFonts w:eastAsia="Times New Roman" w:cstheme="minorHAnsi"/>
          <w:bCs/>
        </w:rPr>
        <w:t>Use Track Changes when making edits or revisions.</w:t>
      </w:r>
      <w:r>
        <w:rPr>
          <w:rFonts w:eastAsia="Times New Roman" w:cstheme="minorHAnsi"/>
          <w:bCs/>
        </w:rPr>
        <w:t xml:space="preserve"> Ensure </w:t>
      </w:r>
      <w:r w:rsidRPr="00495959">
        <w:rPr>
          <w:rFonts w:eastAsia="Times New Roman" w:cstheme="minorHAnsi"/>
          <w:bCs/>
        </w:rPr>
        <w:t xml:space="preserve">the voiceover </w:t>
      </w:r>
      <w:r>
        <w:rPr>
          <w:rFonts w:eastAsia="Times New Roman" w:cstheme="minorHAnsi"/>
          <w:bCs/>
        </w:rPr>
        <w:t xml:space="preserve">length is </w:t>
      </w:r>
      <w:r w:rsidRPr="00495959">
        <w:rPr>
          <w:rFonts w:eastAsia="Times New Roman" w:cstheme="minorHAnsi"/>
          <w:bCs/>
        </w:rPr>
        <w:t xml:space="preserve">below 200 words. Current word count: </w:t>
      </w:r>
      <w:r w:rsidR="00623558">
        <w:rPr>
          <w:rFonts w:eastAsia="Times New Roman" w:cstheme="minorHAnsi"/>
          <w:bCs/>
        </w:rPr>
        <w:t>1</w:t>
      </w:r>
      <w:r w:rsidR="00B11DB9">
        <w:rPr>
          <w:rFonts w:eastAsia="Times New Roman" w:cstheme="minorHAnsi"/>
          <w:bCs/>
        </w:rPr>
        <w:t>57</w:t>
      </w:r>
      <w:r w:rsidRPr="00495959">
        <w:rPr>
          <w:rFonts w:eastAsia="Times New Roman" w:cstheme="minorHAnsi"/>
          <w:bCs/>
        </w:rPr>
        <w:t>.</w:t>
      </w:r>
    </w:p>
    <w:p w14:paraId="51EE59F9" w14:textId="77777777" w:rsidR="00495959" w:rsidRPr="000F0F14" w:rsidRDefault="00495959" w:rsidP="00495959">
      <w:pPr>
        <w:pStyle w:val="ListParagraph"/>
        <w:keepLines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ind w:left="331" w:right="86" w:hanging="245"/>
        <w:rPr>
          <w:rFonts w:eastAsia="Times New Roman" w:cstheme="minorHAnsi"/>
        </w:rPr>
      </w:pPr>
      <w:r w:rsidRPr="00B07A3B">
        <w:rPr>
          <w:rFonts w:eastAsia="Times New Roman" w:cstheme="minorHAnsi"/>
          <w:bCs/>
        </w:rPr>
        <w:t xml:space="preserve">Please note that the video </w:t>
      </w:r>
      <w:r w:rsidRPr="00815020">
        <w:rPr>
          <w:rFonts w:eastAsia="Times New Roman" w:cstheme="minorHAnsi"/>
          <w:b/>
        </w:rPr>
        <w:t xml:space="preserve">cannot </w:t>
      </w:r>
      <w:r w:rsidRPr="00B07A3B">
        <w:rPr>
          <w:rFonts w:eastAsia="Times New Roman" w:cstheme="minorHAnsi"/>
          <w:bCs/>
        </w:rPr>
        <w:t xml:space="preserve">include </w:t>
      </w:r>
      <w:r w:rsidRPr="00815020">
        <w:rPr>
          <w:rFonts w:eastAsia="Times New Roman" w:cstheme="minorHAnsi"/>
          <w:bCs/>
          <w:u w:val="single"/>
        </w:rPr>
        <w:t>voiceover without an accompanying visual</w:t>
      </w:r>
      <w:r w:rsidRPr="00B07A3B">
        <w:rPr>
          <w:rFonts w:eastAsia="Times New Roman" w:cstheme="minorHAnsi"/>
          <w:bCs/>
        </w:rPr>
        <w:t>.</w:t>
      </w:r>
    </w:p>
    <w:p w14:paraId="7A4F1842" w14:textId="77777777" w:rsidR="00495959" w:rsidRPr="00B07A3B" w:rsidRDefault="00495959" w:rsidP="00495959">
      <w:pPr>
        <w:ind w:left="360"/>
        <w:outlineLvl w:val="0"/>
        <w:rPr>
          <w:rFonts w:cstheme="minorHAnsi"/>
          <w:lang w:eastAsia="zh-TW"/>
        </w:rPr>
      </w:pPr>
    </w:p>
    <w:p w14:paraId="476287CC" w14:textId="71597EA2" w:rsidR="00495959" w:rsidRPr="00985FE6" w:rsidRDefault="00EE6470" w:rsidP="00495959">
      <w:pPr>
        <w:pStyle w:val="ListParagraph"/>
        <w:numPr>
          <w:ilvl w:val="0"/>
          <w:numId w:val="3"/>
        </w:numPr>
        <w:spacing w:before="240"/>
        <w:outlineLvl w:val="0"/>
        <w:rPr>
          <w:rFonts w:cstheme="minorHAnsi"/>
          <w:lang w:eastAsia="zh-TW"/>
        </w:rPr>
      </w:pPr>
      <w:r>
        <w:rPr>
          <w:rFonts w:cstheme="minorHAnsi"/>
          <w:b/>
        </w:rPr>
        <w:t xml:space="preserve">Representative Results </w:t>
      </w:r>
    </w:p>
    <w:p w14:paraId="1C654D1D" w14:textId="77777777" w:rsidR="00985FE6" w:rsidRPr="00985FE6" w:rsidRDefault="00985FE6" w:rsidP="00985FE6">
      <w:pPr>
        <w:pStyle w:val="ListParagraph"/>
        <w:spacing w:before="240"/>
        <w:ind w:left="360"/>
        <w:outlineLvl w:val="0"/>
        <w:rPr>
          <w:rFonts w:cstheme="minorHAnsi"/>
          <w:lang w:eastAsia="zh-TW"/>
        </w:rPr>
      </w:pPr>
    </w:p>
    <w:p w14:paraId="2A0085A3" w14:textId="730985B0" w:rsidR="00495959" w:rsidRPr="00B07A3B" w:rsidRDefault="00702901" w:rsidP="00495959">
      <w:pPr>
        <w:pStyle w:val="ListParagraph"/>
        <w:numPr>
          <w:ilvl w:val="1"/>
          <w:numId w:val="3"/>
        </w:numPr>
        <w:spacing w:before="120"/>
        <w:contextualSpacing w:val="0"/>
        <w:outlineLvl w:val="0"/>
        <w:rPr>
          <w:rFonts w:cstheme="minorHAnsi"/>
        </w:rPr>
      </w:pPr>
      <w:r w:rsidRPr="00702901">
        <w:rPr>
          <w:rFonts w:asciiTheme="majorHAnsi" w:hAnsiTheme="majorHAnsi" w:cstheme="majorHAnsi"/>
          <w:color w:val="auto"/>
        </w:rPr>
        <w:t>A scatter plot shows the observed activity versus the predicted activity for class 1 of the QSAR</w:t>
      </w:r>
      <w:r>
        <w:rPr>
          <w:rFonts w:asciiTheme="majorHAnsi" w:hAnsiTheme="majorHAnsi" w:cstheme="majorHAnsi"/>
          <w:color w:val="auto"/>
        </w:rPr>
        <w:t xml:space="preserve"> </w:t>
      </w:r>
      <w:r w:rsidRPr="00702901">
        <w:rPr>
          <w:rFonts w:asciiTheme="majorHAnsi" w:hAnsiTheme="majorHAnsi" w:cstheme="majorHAnsi"/>
          <w:i/>
          <w:iCs/>
          <w:color w:val="FF0000"/>
        </w:rPr>
        <w:t>(Q-S-A-R)</w:t>
      </w:r>
      <w:r w:rsidRPr="00702901">
        <w:rPr>
          <w:rFonts w:asciiTheme="majorHAnsi" w:hAnsiTheme="majorHAnsi" w:cstheme="majorHAnsi"/>
          <w:color w:val="FF0000"/>
        </w:rPr>
        <w:t xml:space="preserve"> </w:t>
      </w:r>
      <w:r w:rsidRPr="00702901">
        <w:rPr>
          <w:rFonts w:asciiTheme="majorHAnsi" w:hAnsiTheme="majorHAnsi" w:cstheme="majorHAnsi"/>
          <w:color w:val="auto"/>
        </w:rPr>
        <w:t>model</w:t>
      </w:r>
      <w:r>
        <w:rPr>
          <w:rFonts w:asciiTheme="majorHAnsi" w:hAnsiTheme="majorHAnsi" w:cstheme="majorHAnsi"/>
          <w:color w:val="auto"/>
        </w:rPr>
        <w:t xml:space="preserve"> </w:t>
      </w:r>
      <w:r w:rsidRPr="00702901">
        <w:rPr>
          <w:rFonts w:asciiTheme="majorHAnsi" w:hAnsiTheme="majorHAnsi" w:cstheme="majorHAnsi"/>
          <w:b/>
          <w:bCs/>
          <w:color w:val="auto"/>
        </w:rPr>
        <w:t>[1]</w:t>
      </w:r>
      <w:r w:rsidRPr="00702901">
        <w:rPr>
          <w:rFonts w:asciiTheme="majorHAnsi" w:hAnsiTheme="majorHAnsi" w:cstheme="majorHAnsi"/>
          <w:color w:val="auto"/>
        </w:rPr>
        <w:t>.</w:t>
      </w:r>
      <w:r w:rsidRPr="003D2DB4">
        <w:rPr>
          <w:rFonts w:asciiTheme="majorHAnsi" w:hAnsiTheme="majorHAnsi" w:cstheme="majorHAnsi"/>
          <w:b/>
          <w:bCs/>
          <w:color w:val="auto"/>
        </w:rPr>
        <w:t xml:space="preserve"> </w:t>
      </w:r>
      <w:r w:rsidRPr="003D2DB4">
        <w:rPr>
          <w:rFonts w:asciiTheme="majorHAnsi" w:hAnsiTheme="majorHAnsi" w:cstheme="majorHAnsi"/>
          <w:color w:val="auto"/>
        </w:rPr>
        <w:t>The graph represents the fitting between class 1 as the training set</w:t>
      </w:r>
      <w:r>
        <w:rPr>
          <w:rFonts w:asciiTheme="majorHAnsi" w:hAnsiTheme="majorHAnsi" w:cstheme="majorHAnsi"/>
          <w:color w:val="auto"/>
        </w:rPr>
        <w:t xml:space="preserve"> </w:t>
      </w:r>
      <w:r w:rsidRPr="0038617E">
        <w:rPr>
          <w:rFonts w:asciiTheme="majorHAnsi" w:hAnsiTheme="majorHAnsi" w:cstheme="majorHAnsi"/>
          <w:b/>
          <w:bCs/>
          <w:color w:val="auto"/>
        </w:rPr>
        <w:t>[2]</w:t>
      </w:r>
      <w:r w:rsidRPr="003D2DB4">
        <w:rPr>
          <w:rFonts w:asciiTheme="majorHAnsi" w:hAnsiTheme="majorHAnsi" w:cstheme="majorHAnsi"/>
          <w:color w:val="auto"/>
        </w:rPr>
        <w:t xml:space="preserve"> and the non-nucleotide reverse transcriptase inhibitor</w:t>
      </w:r>
      <w:r>
        <w:rPr>
          <w:rFonts w:asciiTheme="majorHAnsi" w:hAnsiTheme="majorHAnsi" w:cstheme="majorHAnsi"/>
          <w:color w:val="auto"/>
        </w:rPr>
        <w:t>s</w:t>
      </w:r>
      <w:r w:rsidRPr="003D2DB4">
        <w:rPr>
          <w:rFonts w:asciiTheme="majorHAnsi" w:hAnsiTheme="majorHAnsi" w:cstheme="majorHAnsi"/>
          <w:color w:val="auto"/>
        </w:rPr>
        <w:t xml:space="preserve"> as the test set</w:t>
      </w:r>
      <w:r w:rsidR="0038617E">
        <w:rPr>
          <w:rFonts w:asciiTheme="majorHAnsi" w:hAnsiTheme="majorHAnsi" w:cstheme="majorHAnsi"/>
          <w:color w:val="auto"/>
        </w:rPr>
        <w:t xml:space="preserve"> </w:t>
      </w:r>
      <w:r w:rsidR="0038617E" w:rsidRPr="0038617E">
        <w:rPr>
          <w:rFonts w:asciiTheme="majorHAnsi" w:hAnsiTheme="majorHAnsi" w:cstheme="majorHAnsi"/>
          <w:b/>
          <w:bCs/>
          <w:color w:val="auto"/>
        </w:rPr>
        <w:t>[3]</w:t>
      </w:r>
      <w:r w:rsidRPr="003D2DB4">
        <w:rPr>
          <w:rFonts w:asciiTheme="majorHAnsi" w:hAnsiTheme="majorHAnsi" w:cstheme="majorHAnsi"/>
          <w:color w:val="auto"/>
        </w:rPr>
        <w:t xml:space="preserve"> to give a predictive activity value</w:t>
      </w:r>
      <w:r>
        <w:rPr>
          <w:rFonts w:asciiTheme="majorHAnsi" w:hAnsiTheme="majorHAnsi" w:cstheme="majorHAnsi"/>
          <w:color w:val="auto"/>
        </w:rPr>
        <w:t xml:space="preserve"> </w:t>
      </w:r>
      <w:r w:rsidRPr="0038617E">
        <w:rPr>
          <w:rFonts w:asciiTheme="majorHAnsi" w:hAnsiTheme="majorHAnsi" w:cstheme="majorHAnsi"/>
          <w:b/>
          <w:bCs/>
          <w:color w:val="auto"/>
        </w:rPr>
        <w:t>[</w:t>
      </w:r>
      <w:r w:rsidR="0038617E" w:rsidRPr="0038617E">
        <w:rPr>
          <w:rFonts w:asciiTheme="majorHAnsi" w:hAnsiTheme="majorHAnsi" w:cstheme="majorHAnsi"/>
          <w:b/>
          <w:bCs/>
          <w:color w:val="auto"/>
        </w:rPr>
        <w:t>4</w:t>
      </w:r>
      <w:r w:rsidRPr="0038617E">
        <w:rPr>
          <w:rFonts w:asciiTheme="majorHAnsi" w:hAnsiTheme="majorHAnsi" w:cstheme="majorHAnsi"/>
          <w:b/>
          <w:bCs/>
          <w:color w:val="auto"/>
        </w:rPr>
        <w:t>]</w:t>
      </w:r>
      <w:r w:rsidRPr="003D2DB4">
        <w:rPr>
          <w:rFonts w:asciiTheme="majorHAnsi" w:hAnsiTheme="majorHAnsi" w:cstheme="majorHAnsi"/>
          <w:color w:val="auto"/>
        </w:rPr>
        <w:t>.</w:t>
      </w:r>
      <w:r>
        <w:rPr>
          <w:rFonts w:asciiTheme="majorHAnsi" w:hAnsiTheme="majorHAnsi" w:cstheme="majorHAnsi"/>
          <w:color w:val="auto"/>
        </w:rPr>
        <w:t xml:space="preserve"> </w:t>
      </w:r>
    </w:p>
    <w:p w14:paraId="71138099" w14:textId="7122F0C6" w:rsidR="00495959" w:rsidRPr="00702901" w:rsidRDefault="00495959" w:rsidP="00495959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cstheme="minorHAnsi"/>
        </w:rPr>
      </w:pPr>
      <w:r w:rsidRPr="00B07A3B">
        <w:rPr>
          <w:rFonts w:cstheme="minorHAnsi"/>
        </w:rPr>
        <w:t>LAB MEDIA:</w:t>
      </w:r>
      <w:r w:rsidR="00702901">
        <w:rPr>
          <w:rFonts w:cstheme="minorHAnsi"/>
        </w:rPr>
        <w:t xml:space="preserve"> Figure 15. </w:t>
      </w:r>
      <w:r w:rsidR="00702901" w:rsidRPr="00702901">
        <w:rPr>
          <w:rFonts w:cstheme="minorHAnsi"/>
          <w:i/>
          <w:iCs/>
          <w:color w:val="004F8A"/>
        </w:rPr>
        <w:t xml:space="preserve">Video Editor: Highlight Activity (observed) in the x-axis when the VO </w:t>
      </w:r>
      <w:proofErr w:type="gramStart"/>
      <w:r w:rsidR="00702901" w:rsidRPr="00702901">
        <w:rPr>
          <w:rFonts w:cstheme="minorHAnsi"/>
          <w:i/>
          <w:iCs/>
          <w:color w:val="004F8A"/>
        </w:rPr>
        <w:t>says</w:t>
      </w:r>
      <w:proofErr w:type="gramEnd"/>
      <w:r w:rsidR="00702901" w:rsidRPr="00702901">
        <w:rPr>
          <w:rFonts w:cstheme="minorHAnsi"/>
          <w:i/>
          <w:iCs/>
          <w:color w:val="004F8A"/>
        </w:rPr>
        <w:t xml:space="preserve"> “</w:t>
      </w:r>
      <w:r w:rsidR="00702901" w:rsidRPr="00702901">
        <w:rPr>
          <w:rFonts w:asciiTheme="majorHAnsi" w:hAnsiTheme="majorHAnsi" w:cstheme="majorHAnsi"/>
          <w:i/>
          <w:iCs/>
          <w:color w:val="004F8A"/>
        </w:rPr>
        <w:t xml:space="preserve">the observed activity” and highlight </w:t>
      </w:r>
      <w:r w:rsidR="00702901" w:rsidRPr="00702901">
        <w:rPr>
          <w:rFonts w:cstheme="minorHAnsi"/>
          <w:i/>
          <w:iCs/>
          <w:color w:val="004F8A"/>
        </w:rPr>
        <w:t>Activity (predicted) in the y-axis when the VO says “</w:t>
      </w:r>
      <w:r w:rsidR="00702901" w:rsidRPr="00702901">
        <w:rPr>
          <w:rFonts w:asciiTheme="majorHAnsi" w:hAnsiTheme="majorHAnsi" w:cstheme="majorHAnsi"/>
          <w:i/>
          <w:iCs/>
          <w:color w:val="004F8A"/>
        </w:rPr>
        <w:t>the predicted activity”.</w:t>
      </w:r>
      <w:r w:rsidR="00702901">
        <w:rPr>
          <w:rFonts w:asciiTheme="majorHAnsi" w:hAnsiTheme="majorHAnsi" w:cstheme="majorHAnsi"/>
          <w:color w:val="auto"/>
        </w:rPr>
        <w:t xml:space="preserve"> </w:t>
      </w:r>
      <w:r w:rsidR="00702901" w:rsidRPr="00702901">
        <w:rPr>
          <w:rFonts w:asciiTheme="majorHAnsi" w:hAnsiTheme="majorHAnsi" w:cstheme="majorHAnsi"/>
          <w:b/>
          <w:bCs/>
          <w:color w:val="auto"/>
        </w:rPr>
        <w:t>TXT: QSAR: Quantitative Structure-Activity Relationship</w:t>
      </w:r>
    </w:p>
    <w:p w14:paraId="0FAB1FC7" w14:textId="7F256D63" w:rsidR="00702901" w:rsidRDefault="00702901" w:rsidP="00495959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cstheme="minorHAnsi"/>
        </w:rPr>
      </w:pPr>
      <w:r w:rsidRPr="00B07A3B">
        <w:rPr>
          <w:rFonts w:cstheme="minorHAnsi"/>
        </w:rPr>
        <w:t>LAB MEDIA:</w:t>
      </w:r>
      <w:r>
        <w:rPr>
          <w:rFonts w:cstheme="minorHAnsi"/>
        </w:rPr>
        <w:t xml:space="preserve"> Figure 15. </w:t>
      </w:r>
      <w:r w:rsidRPr="0038617E">
        <w:rPr>
          <w:rFonts w:cstheme="minorHAnsi"/>
          <w:i/>
          <w:iCs/>
          <w:color w:val="004F8A"/>
        </w:rPr>
        <w:t xml:space="preserve">Video Editor: Highlight the blue points and </w:t>
      </w:r>
      <w:r w:rsidR="0038617E" w:rsidRPr="0038617E">
        <w:rPr>
          <w:rFonts w:cstheme="minorHAnsi"/>
          <w:i/>
          <w:iCs/>
          <w:color w:val="004F8A"/>
        </w:rPr>
        <w:t>the legend training set.</w:t>
      </w:r>
    </w:p>
    <w:p w14:paraId="5DB0234D" w14:textId="53375D94" w:rsidR="0038617E" w:rsidRDefault="0038617E" w:rsidP="00495959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cstheme="minorHAnsi"/>
        </w:rPr>
      </w:pPr>
      <w:r w:rsidRPr="00B07A3B">
        <w:rPr>
          <w:rFonts w:cstheme="minorHAnsi"/>
        </w:rPr>
        <w:t>LAB MEDIA:</w:t>
      </w:r>
      <w:r>
        <w:rPr>
          <w:rFonts w:cstheme="minorHAnsi"/>
        </w:rPr>
        <w:t xml:space="preserve"> Figure 15. </w:t>
      </w:r>
      <w:r w:rsidRPr="0038617E">
        <w:rPr>
          <w:rFonts w:cstheme="minorHAnsi"/>
          <w:i/>
          <w:iCs/>
          <w:color w:val="004F8A"/>
        </w:rPr>
        <w:t>Video Editor: Highlight the red points and the legend test set.</w:t>
      </w:r>
    </w:p>
    <w:p w14:paraId="1920863E" w14:textId="0FCAC1A8" w:rsidR="0038617E" w:rsidRPr="00B07A3B" w:rsidRDefault="0038617E" w:rsidP="00495959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cstheme="minorHAnsi"/>
        </w:rPr>
      </w:pPr>
      <w:r w:rsidRPr="00B07A3B">
        <w:rPr>
          <w:rFonts w:cstheme="minorHAnsi"/>
        </w:rPr>
        <w:t>LAB MEDIA:</w:t>
      </w:r>
      <w:r>
        <w:rPr>
          <w:rFonts w:cstheme="minorHAnsi"/>
        </w:rPr>
        <w:t xml:space="preserve"> Figure 15.</w:t>
      </w:r>
    </w:p>
    <w:p w14:paraId="14396B3D" w14:textId="1A2917FC" w:rsidR="00495959" w:rsidRPr="0038617E" w:rsidRDefault="00702901" w:rsidP="00495959">
      <w:pPr>
        <w:pStyle w:val="ListParagraph"/>
        <w:numPr>
          <w:ilvl w:val="1"/>
          <w:numId w:val="3"/>
        </w:numPr>
        <w:spacing w:before="120"/>
        <w:contextualSpacing w:val="0"/>
        <w:outlineLvl w:val="0"/>
        <w:rPr>
          <w:rFonts w:cstheme="minorHAnsi"/>
        </w:rPr>
      </w:pPr>
      <w:r w:rsidRPr="00702901">
        <w:rPr>
          <w:rFonts w:asciiTheme="majorHAnsi" w:hAnsiTheme="majorHAnsi" w:cstheme="majorHAnsi"/>
          <w:color w:val="auto"/>
        </w:rPr>
        <w:t>The training set aligned well with the regression line</w:t>
      </w:r>
      <w:r>
        <w:rPr>
          <w:rFonts w:asciiTheme="majorHAnsi" w:hAnsiTheme="majorHAnsi" w:cstheme="majorHAnsi"/>
          <w:color w:val="auto"/>
        </w:rPr>
        <w:t xml:space="preserve"> </w:t>
      </w:r>
      <w:r w:rsidRPr="0038617E">
        <w:rPr>
          <w:rFonts w:asciiTheme="majorHAnsi" w:hAnsiTheme="majorHAnsi" w:cstheme="majorHAnsi"/>
          <w:b/>
          <w:bCs/>
          <w:color w:val="auto"/>
        </w:rPr>
        <w:t>[1]</w:t>
      </w:r>
      <w:r w:rsidRPr="00702901">
        <w:rPr>
          <w:rFonts w:asciiTheme="majorHAnsi" w:hAnsiTheme="majorHAnsi" w:cstheme="majorHAnsi"/>
          <w:color w:val="auto"/>
        </w:rPr>
        <w:t>, while the test set had minor</w:t>
      </w:r>
      <w:r>
        <w:rPr>
          <w:rFonts w:asciiTheme="majorHAnsi" w:hAnsiTheme="majorHAnsi" w:cstheme="majorHAnsi"/>
          <w:color w:val="auto"/>
        </w:rPr>
        <w:t xml:space="preserve"> </w:t>
      </w:r>
      <w:r w:rsidRPr="00702901">
        <w:rPr>
          <w:rFonts w:asciiTheme="majorHAnsi" w:hAnsiTheme="majorHAnsi" w:cstheme="majorHAnsi"/>
          <w:color w:val="auto"/>
        </w:rPr>
        <w:t>deviations</w:t>
      </w:r>
      <w:r>
        <w:rPr>
          <w:rFonts w:asciiTheme="majorHAnsi" w:hAnsiTheme="majorHAnsi" w:cstheme="majorHAnsi"/>
          <w:color w:val="auto"/>
        </w:rPr>
        <w:t xml:space="preserve"> </w:t>
      </w:r>
      <w:r w:rsidRPr="0038617E">
        <w:rPr>
          <w:rFonts w:asciiTheme="majorHAnsi" w:hAnsiTheme="majorHAnsi" w:cstheme="majorHAnsi"/>
          <w:b/>
          <w:bCs/>
          <w:color w:val="auto"/>
        </w:rPr>
        <w:t>[2].</w:t>
      </w:r>
    </w:p>
    <w:p w14:paraId="2E6F2347" w14:textId="766B8371" w:rsidR="0038617E" w:rsidRDefault="0038617E" w:rsidP="0038617E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cstheme="minorHAnsi"/>
        </w:rPr>
      </w:pPr>
      <w:r w:rsidRPr="00B07A3B">
        <w:rPr>
          <w:rFonts w:cstheme="minorHAnsi"/>
        </w:rPr>
        <w:t>LAB MEDIA:</w:t>
      </w:r>
      <w:r>
        <w:rPr>
          <w:rFonts w:cstheme="minorHAnsi"/>
        </w:rPr>
        <w:t xml:space="preserve"> Figure 15. </w:t>
      </w:r>
      <w:r w:rsidRPr="0038617E">
        <w:rPr>
          <w:rFonts w:cstheme="minorHAnsi"/>
          <w:i/>
          <w:iCs/>
          <w:color w:val="004F8A"/>
        </w:rPr>
        <w:t>Video Editor: Highlight the blue points and the red straight line.</w:t>
      </w:r>
    </w:p>
    <w:p w14:paraId="7C5ACB53" w14:textId="4129A7DD" w:rsidR="0038617E" w:rsidRPr="00B07A3B" w:rsidRDefault="0038617E" w:rsidP="0038617E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cstheme="minorHAnsi"/>
        </w:rPr>
      </w:pPr>
      <w:r w:rsidRPr="00B07A3B">
        <w:rPr>
          <w:rFonts w:cstheme="minorHAnsi"/>
        </w:rPr>
        <w:t>LAB MEDIA:</w:t>
      </w:r>
      <w:r>
        <w:rPr>
          <w:rFonts w:cstheme="minorHAnsi"/>
        </w:rPr>
        <w:t xml:space="preserve"> Figure 15. </w:t>
      </w:r>
      <w:r w:rsidRPr="0038617E">
        <w:rPr>
          <w:rFonts w:cstheme="minorHAnsi"/>
          <w:i/>
          <w:iCs/>
          <w:color w:val="004F8A"/>
        </w:rPr>
        <w:t>Video Editor: Highlight the red points and the red straight line.</w:t>
      </w:r>
    </w:p>
    <w:p w14:paraId="79D3CE29" w14:textId="60EF4E77" w:rsidR="00495959" w:rsidRDefault="00BE359C" w:rsidP="00495959">
      <w:pPr>
        <w:pStyle w:val="ListParagraph"/>
        <w:numPr>
          <w:ilvl w:val="1"/>
          <w:numId w:val="3"/>
        </w:numPr>
        <w:spacing w:before="120"/>
        <w:contextualSpacing w:val="0"/>
        <w:outlineLvl w:val="0"/>
        <w:rPr>
          <w:rFonts w:cstheme="minorHAnsi"/>
        </w:rPr>
      </w:pPr>
      <w:r>
        <w:rPr>
          <w:rFonts w:cstheme="minorHAnsi"/>
        </w:rPr>
        <w:t xml:space="preserve">The </w:t>
      </w:r>
      <w:r>
        <w:rPr>
          <w:rFonts w:asciiTheme="majorHAnsi" w:hAnsiTheme="majorHAnsi" w:cstheme="majorHAnsi"/>
          <w:color w:val="auto"/>
        </w:rPr>
        <w:t>f</w:t>
      </w:r>
      <w:r w:rsidRPr="003D2DB4">
        <w:rPr>
          <w:rFonts w:asciiTheme="majorHAnsi" w:hAnsiTheme="majorHAnsi" w:cstheme="majorHAnsi"/>
          <w:color w:val="auto"/>
        </w:rPr>
        <w:t>orces of interactions between the protein and</w:t>
      </w:r>
      <w:r w:rsidRPr="00BE359C">
        <w:rPr>
          <w:rFonts w:cstheme="minorHAnsi"/>
        </w:rPr>
        <w:t xml:space="preserve"> </w:t>
      </w:r>
      <w:r>
        <w:rPr>
          <w:rFonts w:cstheme="minorHAnsi"/>
        </w:rPr>
        <w:t xml:space="preserve">different ligands are shown here </w:t>
      </w:r>
      <w:r w:rsidRPr="00BE359C">
        <w:rPr>
          <w:rFonts w:cstheme="minorHAnsi"/>
          <w:b/>
          <w:bCs/>
        </w:rPr>
        <w:t>[1]</w:t>
      </w:r>
      <w:r>
        <w:rPr>
          <w:rFonts w:cstheme="minorHAnsi"/>
        </w:rPr>
        <w:t>. These</w:t>
      </w:r>
      <w:r w:rsidRPr="00BE359C">
        <w:rPr>
          <w:rFonts w:cstheme="minorHAnsi"/>
        </w:rPr>
        <w:t xml:space="preserve"> diagrams revealed hydrogen bonds with LYS101 in all ligands</w:t>
      </w:r>
      <w:r>
        <w:rPr>
          <w:rFonts w:cstheme="minorHAnsi"/>
        </w:rPr>
        <w:t xml:space="preserve"> </w:t>
      </w:r>
      <w:r w:rsidRPr="009774E3">
        <w:rPr>
          <w:rFonts w:cstheme="minorHAnsi"/>
          <w:b/>
          <w:bCs/>
        </w:rPr>
        <w:t>[</w:t>
      </w:r>
      <w:r w:rsidR="009774E3" w:rsidRPr="009774E3">
        <w:rPr>
          <w:rFonts w:cstheme="minorHAnsi"/>
          <w:b/>
          <w:bCs/>
        </w:rPr>
        <w:t>2</w:t>
      </w:r>
      <w:r w:rsidRPr="009774E3">
        <w:rPr>
          <w:rFonts w:cstheme="minorHAnsi"/>
          <w:b/>
          <w:bCs/>
        </w:rPr>
        <w:t>]</w:t>
      </w:r>
      <w:r>
        <w:rPr>
          <w:rFonts w:cstheme="minorHAnsi"/>
        </w:rPr>
        <w:t xml:space="preserve">. </w:t>
      </w:r>
      <w:r w:rsidRPr="00BE359C">
        <w:rPr>
          <w:rFonts w:cstheme="minorHAnsi"/>
          <w:highlight w:val="yellow"/>
        </w:rPr>
        <w:t>Authors: How do you want to pronounce LYS101?</w:t>
      </w:r>
      <w:r w:rsidR="0052682C">
        <w:rPr>
          <w:rFonts w:cstheme="minorHAnsi"/>
        </w:rPr>
        <w:t xml:space="preserve"> </w:t>
      </w:r>
      <w:ins w:id="19" w:author="VITALIS MBAYO" w:date="2025-02-17T19:05:00Z" w16du:dateUtc="2025-02-17T17:05:00Z">
        <w:r w:rsidR="0052682C">
          <w:rPr>
            <w:rFonts w:cstheme="minorHAnsi"/>
          </w:rPr>
          <w:t>Lysine 101</w:t>
        </w:r>
      </w:ins>
    </w:p>
    <w:p w14:paraId="522AF6C7" w14:textId="47186A7E" w:rsidR="00BE359C" w:rsidRDefault="00BE359C" w:rsidP="00BE359C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cstheme="minorHAnsi"/>
        </w:rPr>
      </w:pPr>
      <w:r>
        <w:rPr>
          <w:rFonts w:cstheme="minorHAnsi"/>
        </w:rPr>
        <w:t>LAB MEDIA: Figure 16 (A, B, D, E).</w:t>
      </w:r>
    </w:p>
    <w:p w14:paraId="1737001A" w14:textId="7C1EE43F" w:rsidR="00BE359C" w:rsidRPr="009774E3" w:rsidRDefault="009774E3" w:rsidP="00BE359C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cstheme="minorHAnsi"/>
        </w:rPr>
      </w:pPr>
      <w:r>
        <w:rPr>
          <w:rFonts w:cstheme="minorHAnsi"/>
        </w:rPr>
        <w:t xml:space="preserve">LAB MEDIA: Figure 16 (A, B, D, E). </w:t>
      </w:r>
      <w:r w:rsidRPr="009774E3">
        <w:rPr>
          <w:rFonts w:cstheme="minorHAnsi"/>
          <w:i/>
          <w:iCs/>
          <w:color w:val="004F8A"/>
        </w:rPr>
        <w:t>Video Editor: Highlight LYS101 and the purple arrows.</w:t>
      </w:r>
    </w:p>
    <w:p w14:paraId="0232C3F6" w14:textId="72B62C91" w:rsidR="009774E3" w:rsidRDefault="009774E3" w:rsidP="009774E3">
      <w:pPr>
        <w:pStyle w:val="ListParagraph"/>
        <w:numPr>
          <w:ilvl w:val="1"/>
          <w:numId w:val="3"/>
        </w:numPr>
        <w:spacing w:before="120"/>
        <w:contextualSpacing w:val="0"/>
        <w:outlineLvl w:val="0"/>
        <w:rPr>
          <w:rFonts w:cstheme="minorHAnsi"/>
        </w:rPr>
      </w:pPr>
      <w:r w:rsidRPr="009774E3">
        <w:rPr>
          <w:rFonts w:cstheme="minorHAnsi"/>
        </w:rPr>
        <w:lastRenderedPageBreak/>
        <w:t xml:space="preserve">Molecular dynamics simulations of the free protein stabilized after </w:t>
      </w:r>
      <w:r>
        <w:rPr>
          <w:rFonts w:cstheme="minorHAnsi"/>
        </w:rPr>
        <w:t xml:space="preserve">around </w:t>
      </w:r>
      <w:r w:rsidRPr="009774E3">
        <w:rPr>
          <w:rFonts w:cstheme="minorHAnsi"/>
        </w:rPr>
        <w:t xml:space="preserve">60 nanoseconds at an RMSD </w:t>
      </w:r>
      <w:r w:rsidRPr="009774E3">
        <w:rPr>
          <w:rFonts w:cstheme="minorHAnsi"/>
          <w:i/>
          <w:iCs/>
          <w:color w:val="FF0000"/>
        </w:rPr>
        <w:t>(R-M-S-D)</w:t>
      </w:r>
      <w:r w:rsidRPr="009774E3">
        <w:rPr>
          <w:rFonts w:cstheme="minorHAnsi"/>
          <w:color w:val="FF0000"/>
        </w:rPr>
        <w:t xml:space="preserve"> </w:t>
      </w:r>
      <w:r w:rsidRPr="009774E3">
        <w:rPr>
          <w:rFonts w:cstheme="minorHAnsi"/>
        </w:rPr>
        <w:t xml:space="preserve">of </w:t>
      </w:r>
      <w:r>
        <w:rPr>
          <w:rFonts w:cstheme="minorHAnsi"/>
        </w:rPr>
        <w:t xml:space="preserve">around </w:t>
      </w:r>
      <w:r w:rsidRPr="009774E3">
        <w:rPr>
          <w:rFonts w:cstheme="minorHAnsi"/>
        </w:rPr>
        <w:t>3.5 angstroms, confirming protocol reliability</w:t>
      </w:r>
      <w:r>
        <w:rPr>
          <w:rFonts w:cstheme="minorHAnsi"/>
        </w:rPr>
        <w:t xml:space="preserve"> </w:t>
      </w:r>
      <w:r w:rsidRPr="00E9542D">
        <w:rPr>
          <w:rFonts w:cstheme="minorHAnsi"/>
          <w:b/>
          <w:bCs/>
        </w:rPr>
        <w:t>[1</w:t>
      </w:r>
      <w:r w:rsidR="00E9542D">
        <w:rPr>
          <w:rFonts w:cstheme="minorHAnsi"/>
          <w:b/>
          <w:bCs/>
        </w:rPr>
        <w:t>-TXT</w:t>
      </w:r>
      <w:r w:rsidRPr="00E9542D">
        <w:rPr>
          <w:rFonts w:cstheme="minorHAnsi"/>
          <w:b/>
          <w:bCs/>
        </w:rPr>
        <w:t>]</w:t>
      </w:r>
      <w:r>
        <w:rPr>
          <w:rFonts w:cstheme="minorHAnsi"/>
        </w:rPr>
        <w:t>.</w:t>
      </w:r>
    </w:p>
    <w:p w14:paraId="3468834C" w14:textId="441273DA" w:rsidR="009774E3" w:rsidRDefault="009774E3" w:rsidP="009774E3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cstheme="minorHAnsi"/>
        </w:rPr>
      </w:pPr>
      <w:r>
        <w:rPr>
          <w:rFonts w:cstheme="minorHAnsi"/>
        </w:rPr>
        <w:t xml:space="preserve">LAB MEDIA: Figure 17. </w:t>
      </w:r>
      <w:r w:rsidRPr="00E9542D">
        <w:rPr>
          <w:rFonts w:cstheme="minorHAnsi"/>
          <w:i/>
          <w:iCs/>
          <w:color w:val="004F8A"/>
        </w:rPr>
        <w:t>Video Editor: Highlight the red and blue lines in the graph for the region ~60 (in x-axis) and above when the VO says</w:t>
      </w:r>
      <w:r w:rsidR="00E9542D">
        <w:rPr>
          <w:rFonts w:cstheme="minorHAnsi"/>
          <w:i/>
          <w:iCs/>
          <w:color w:val="004F8A"/>
        </w:rPr>
        <w:t>,</w:t>
      </w:r>
      <w:r w:rsidRPr="00E9542D">
        <w:rPr>
          <w:rFonts w:cstheme="minorHAnsi"/>
          <w:i/>
          <w:iCs/>
          <w:color w:val="004F8A"/>
        </w:rPr>
        <w:t xml:space="preserve"> “after around 60 nanoseconds at an RMSD of around 3.5 angstroms”</w:t>
      </w:r>
      <w:r>
        <w:rPr>
          <w:rFonts w:cstheme="minorHAnsi"/>
        </w:rPr>
        <w:t>.</w:t>
      </w:r>
      <w:r w:rsidR="00E9542D">
        <w:rPr>
          <w:rFonts w:cstheme="minorHAnsi"/>
        </w:rPr>
        <w:t xml:space="preserve"> </w:t>
      </w:r>
      <w:r w:rsidR="00E9542D" w:rsidRPr="00E9542D">
        <w:rPr>
          <w:rFonts w:cstheme="minorHAnsi"/>
          <w:b/>
          <w:bCs/>
        </w:rPr>
        <w:t xml:space="preserve">TXT: RMSD: </w:t>
      </w:r>
      <w:r w:rsidR="00E9542D" w:rsidRPr="00E9542D">
        <w:rPr>
          <w:rFonts w:asciiTheme="majorHAnsi" w:hAnsiTheme="majorHAnsi" w:cstheme="majorHAnsi"/>
          <w:b/>
          <w:bCs/>
          <w:lang w:bidi="en-US"/>
        </w:rPr>
        <w:t>Root Mean Square Deviation</w:t>
      </w:r>
    </w:p>
    <w:p w14:paraId="3098240A" w14:textId="685737A8" w:rsidR="00E9542D" w:rsidRDefault="00E9542D" w:rsidP="00E9542D">
      <w:pPr>
        <w:pStyle w:val="ListParagraph"/>
        <w:numPr>
          <w:ilvl w:val="1"/>
          <w:numId w:val="3"/>
        </w:numPr>
        <w:spacing w:before="120"/>
        <w:contextualSpacing w:val="0"/>
        <w:outlineLvl w:val="0"/>
        <w:rPr>
          <w:rFonts w:cstheme="minorHAnsi"/>
        </w:rPr>
      </w:pPr>
      <w:r w:rsidRPr="00E9542D">
        <w:rPr>
          <w:rFonts w:cstheme="minorHAnsi"/>
        </w:rPr>
        <w:t>Enumerated Etravirine, which stabilized at 3.5 angstroms, exhibited stronger and more stable binding at the active site of HIV-1 reverse transcriptase</w:t>
      </w:r>
      <w:r>
        <w:rPr>
          <w:rFonts w:cstheme="minorHAnsi"/>
        </w:rPr>
        <w:t xml:space="preserve"> </w:t>
      </w:r>
      <w:r w:rsidRPr="00B077EA">
        <w:rPr>
          <w:rFonts w:cstheme="minorHAnsi"/>
          <w:b/>
          <w:bCs/>
        </w:rPr>
        <w:t>[1]</w:t>
      </w:r>
      <w:r w:rsidRPr="00E9542D">
        <w:rPr>
          <w:rFonts w:cstheme="minorHAnsi"/>
        </w:rPr>
        <w:t xml:space="preserve"> compared to Etravirine, which stabilized at 4.5 angstroms</w:t>
      </w:r>
      <w:r>
        <w:rPr>
          <w:rFonts w:cstheme="minorHAnsi"/>
        </w:rPr>
        <w:t xml:space="preserve"> </w:t>
      </w:r>
      <w:r w:rsidRPr="00B077EA">
        <w:rPr>
          <w:rFonts w:cstheme="minorHAnsi"/>
          <w:b/>
          <w:bCs/>
        </w:rPr>
        <w:t>[2].</w:t>
      </w:r>
    </w:p>
    <w:p w14:paraId="2A016032" w14:textId="4626CC94" w:rsidR="00E9542D" w:rsidRDefault="00E9542D" w:rsidP="00E9542D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cstheme="minorHAnsi"/>
        </w:rPr>
      </w:pPr>
      <w:r w:rsidRPr="0093576B">
        <w:rPr>
          <w:rFonts w:cstheme="minorHAnsi"/>
          <w:lang w:val="nl-NL"/>
        </w:rPr>
        <w:t xml:space="preserve">LAB MEDIA: Figure 17B, 17C. </w:t>
      </w:r>
      <w:r w:rsidRPr="00963757">
        <w:rPr>
          <w:rFonts w:cstheme="minorHAnsi"/>
          <w:i/>
          <w:iCs/>
          <w:color w:val="0000FF"/>
        </w:rPr>
        <w:t xml:space="preserve">Video Editor: </w:t>
      </w:r>
      <w:r w:rsidR="00B077EA" w:rsidRPr="00963757">
        <w:rPr>
          <w:rFonts w:cstheme="minorHAnsi"/>
          <w:i/>
          <w:iCs/>
          <w:color w:val="0000FF"/>
        </w:rPr>
        <w:t>Zoom in</w:t>
      </w:r>
      <w:r w:rsidRPr="00963757">
        <w:rPr>
          <w:rFonts w:cstheme="minorHAnsi"/>
          <w:i/>
          <w:iCs/>
          <w:color w:val="0000FF"/>
        </w:rPr>
        <w:t xml:space="preserve"> 17C</w:t>
      </w:r>
      <w:r w:rsidR="00B077EA">
        <w:rPr>
          <w:rFonts w:cstheme="minorHAnsi"/>
        </w:rPr>
        <w:t xml:space="preserve"> </w:t>
      </w:r>
    </w:p>
    <w:p w14:paraId="48C2F0D1" w14:textId="35F26D15" w:rsidR="00B077EA" w:rsidRDefault="00B077EA" w:rsidP="00B077EA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cstheme="minorHAnsi"/>
        </w:rPr>
      </w:pPr>
      <w:r w:rsidRPr="0093576B">
        <w:rPr>
          <w:rFonts w:cstheme="minorHAnsi"/>
          <w:lang w:val="nl-NL"/>
        </w:rPr>
        <w:t xml:space="preserve">LAB MEDIA: Figure 17B, 17C. </w:t>
      </w:r>
      <w:r w:rsidRPr="00963757">
        <w:rPr>
          <w:rFonts w:cstheme="minorHAnsi"/>
          <w:i/>
          <w:iCs/>
          <w:color w:val="0000FF"/>
        </w:rPr>
        <w:t>Video Editor: Zoom in 17B</w:t>
      </w:r>
      <w:r>
        <w:rPr>
          <w:rFonts w:cstheme="minorHAnsi"/>
        </w:rPr>
        <w:t>.</w:t>
      </w:r>
    </w:p>
    <w:p w14:paraId="7609A2C0" w14:textId="0C407A7A" w:rsidR="00B077EA" w:rsidRDefault="00F72892" w:rsidP="00B077EA">
      <w:pPr>
        <w:pStyle w:val="ListParagraph"/>
        <w:numPr>
          <w:ilvl w:val="1"/>
          <w:numId w:val="3"/>
        </w:numPr>
        <w:spacing w:before="120"/>
        <w:outlineLvl w:val="0"/>
        <w:rPr>
          <w:rFonts w:cstheme="minorHAnsi"/>
        </w:rPr>
      </w:pPr>
      <w:r w:rsidRPr="00F72892">
        <w:rPr>
          <w:rFonts w:cstheme="minorHAnsi"/>
        </w:rPr>
        <w:t xml:space="preserve">The contact timeline of enumerated Etravirine </w:t>
      </w:r>
      <w:r>
        <w:rPr>
          <w:rFonts w:cstheme="minorHAnsi"/>
        </w:rPr>
        <w:t>also</w:t>
      </w:r>
      <w:r w:rsidRPr="00F72892">
        <w:rPr>
          <w:rFonts w:cstheme="minorHAnsi"/>
        </w:rPr>
        <w:t xml:space="preserve"> indicat</w:t>
      </w:r>
      <w:r w:rsidR="00CF587D">
        <w:rPr>
          <w:rFonts w:cstheme="minorHAnsi"/>
        </w:rPr>
        <w:t>ed</w:t>
      </w:r>
      <w:r w:rsidRPr="00F72892">
        <w:rPr>
          <w:rFonts w:cstheme="minorHAnsi"/>
        </w:rPr>
        <w:t xml:space="preserve"> stronger and more stable interactions over time</w:t>
      </w:r>
      <w:r>
        <w:rPr>
          <w:rFonts w:cstheme="minorHAnsi"/>
        </w:rPr>
        <w:t xml:space="preserve"> </w:t>
      </w:r>
      <w:r w:rsidRPr="00623558">
        <w:rPr>
          <w:rFonts w:cstheme="minorHAnsi"/>
          <w:b/>
          <w:bCs/>
        </w:rPr>
        <w:t>[</w:t>
      </w:r>
      <w:r w:rsidR="00CF587D">
        <w:rPr>
          <w:rFonts w:cstheme="minorHAnsi"/>
          <w:b/>
          <w:bCs/>
        </w:rPr>
        <w:t>1</w:t>
      </w:r>
      <w:r w:rsidRPr="00623558">
        <w:rPr>
          <w:rFonts w:cstheme="minorHAnsi"/>
          <w:b/>
          <w:bCs/>
        </w:rPr>
        <w:t>]</w:t>
      </w:r>
      <w:r>
        <w:rPr>
          <w:rFonts w:cstheme="minorHAnsi"/>
        </w:rPr>
        <w:t>.</w:t>
      </w:r>
    </w:p>
    <w:p w14:paraId="2C0DB2B8" w14:textId="325214B5" w:rsidR="00F72892" w:rsidRDefault="00F72892" w:rsidP="00F72892">
      <w:pPr>
        <w:pStyle w:val="ListParagraph"/>
        <w:numPr>
          <w:ilvl w:val="2"/>
          <w:numId w:val="3"/>
        </w:numPr>
        <w:spacing w:before="120"/>
        <w:outlineLvl w:val="0"/>
        <w:rPr>
          <w:rFonts w:cstheme="minorHAnsi"/>
        </w:rPr>
      </w:pPr>
      <w:r>
        <w:rPr>
          <w:rFonts w:cstheme="minorHAnsi"/>
        </w:rPr>
        <w:t xml:space="preserve">LAB MEDIA: Figure 18B, Figure 19B. </w:t>
      </w:r>
      <w:r w:rsidRPr="00623558">
        <w:rPr>
          <w:rFonts w:cstheme="minorHAnsi"/>
          <w:i/>
          <w:iCs/>
          <w:color w:val="004F8A"/>
        </w:rPr>
        <w:t xml:space="preserve">Video Editor: Highlight </w:t>
      </w:r>
      <w:r w:rsidR="00623558" w:rsidRPr="00623558">
        <w:rPr>
          <w:rFonts w:cstheme="minorHAnsi"/>
          <w:i/>
          <w:iCs/>
          <w:color w:val="004F8A"/>
        </w:rPr>
        <w:t xml:space="preserve">the </w:t>
      </w:r>
      <w:r w:rsidRPr="00623558">
        <w:rPr>
          <w:rFonts w:cstheme="minorHAnsi"/>
          <w:i/>
          <w:iCs/>
          <w:color w:val="004F8A"/>
        </w:rPr>
        <w:t xml:space="preserve">darkest orange line in 19B </w:t>
      </w:r>
      <w:r w:rsidR="00623558" w:rsidRPr="00623558">
        <w:rPr>
          <w:rFonts w:cstheme="minorHAnsi"/>
          <w:i/>
          <w:iCs/>
          <w:color w:val="004F8A"/>
        </w:rPr>
        <w:t>around A-LYS-101.</w:t>
      </w:r>
    </w:p>
    <w:p w14:paraId="4D98F447" w14:textId="77777777" w:rsidR="00495959" w:rsidRPr="00B07A3B" w:rsidRDefault="00495959" w:rsidP="00495959">
      <w:pPr>
        <w:pStyle w:val="ListParagraph"/>
        <w:spacing w:before="120"/>
        <w:ind w:left="360"/>
        <w:contextualSpacing w:val="0"/>
        <w:outlineLvl w:val="0"/>
        <w:rPr>
          <w:rFonts w:cstheme="minorHAnsi"/>
        </w:rPr>
      </w:pPr>
    </w:p>
    <w:p w14:paraId="00E4DD89" w14:textId="3E7F5C61" w:rsidR="00AD3B41" w:rsidRPr="00495959" w:rsidRDefault="00AD3B41" w:rsidP="00012B08">
      <w:pPr>
        <w:rPr>
          <w:rFonts w:eastAsia="Times New Roman" w:cstheme="minorHAnsi"/>
          <w:sz w:val="52"/>
        </w:rPr>
      </w:pPr>
    </w:p>
    <w:sectPr w:rsidR="00AD3B41" w:rsidRPr="00495959" w:rsidSect="005F0509">
      <w:headerReference w:type="default" r:id="rId16"/>
      <w:footerReference w:type="even" r:id="rId17"/>
      <w:footerReference w:type="default" r:id="rId18"/>
      <w:pgSz w:w="12240" w:h="15840" w:code="1"/>
      <w:pgMar w:top="1800" w:right="1440" w:bottom="1440" w:left="1440" w:header="720" w:footer="576" w:gutter="0"/>
      <w:cols w:space="720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1" w:author="VITALIS MBAYO" w:date="2025-03-01T12:20:00Z" w:initials="VM">
    <w:p w14:paraId="24E67C9E" w14:textId="77777777" w:rsidR="00FD66A8" w:rsidRDefault="00FD66A8" w:rsidP="00FD66A8">
      <w:pPr>
        <w:pStyle w:val="CommentText"/>
      </w:pPr>
      <w:r>
        <w:rPr>
          <w:rStyle w:val="CommentReference"/>
        </w:rPr>
        <w:annotationRef/>
      </w:r>
      <w:r>
        <w:rPr>
          <w:color w:val="000000"/>
          <w:highlight w:val="yellow"/>
          <w:lang w:val="en-IN"/>
        </w:rPr>
        <w:t>Optimization plus frequency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4E67C9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C4F91B8" w16cex:dateUtc="2025-03-01T10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4E67C9E" w16cid:durableId="6C4F91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1A6EC" w14:textId="77777777" w:rsidR="00386F73" w:rsidRDefault="00386F73">
      <w:r>
        <w:separator/>
      </w:r>
    </w:p>
    <w:p w14:paraId="6ECD8413" w14:textId="77777777" w:rsidR="00386F73" w:rsidRDefault="00386F73"/>
  </w:endnote>
  <w:endnote w:type="continuationSeparator" w:id="0">
    <w:p w14:paraId="7AFCAEA0" w14:textId="77777777" w:rsidR="00386F73" w:rsidRDefault="00386F73">
      <w:r>
        <w:continuationSeparator/>
      </w:r>
    </w:p>
    <w:p w14:paraId="4AC42B28" w14:textId="77777777" w:rsidR="00386F73" w:rsidRDefault="00386F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﷽﷽﷽﷽﷽﷽﷽﷽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GJKHG F+ Helvetic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026840063"/>
      <w:docPartObj>
        <w:docPartGallery w:val="Page Numbers (Bottom of Page)"/>
        <w:docPartUnique/>
      </w:docPartObj>
    </w:sdtPr>
    <w:sdtContent>
      <w:p w14:paraId="5A938141" w14:textId="77777777" w:rsidR="00336C61" w:rsidRDefault="00336C61" w:rsidP="00184EF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7D27EA4" w14:textId="77777777" w:rsidR="00336C61" w:rsidRDefault="00336C61" w:rsidP="001E230F">
    <w:pPr>
      <w:pStyle w:val="Footer"/>
      <w:ind w:right="360"/>
    </w:pPr>
  </w:p>
  <w:p w14:paraId="1151463A" w14:textId="77777777" w:rsidR="00ED23F4" w:rsidRDefault="00ED23F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ABD70" w14:textId="60F29C39" w:rsidR="00ED23F4" w:rsidRPr="00790E8C" w:rsidRDefault="00336C61" w:rsidP="00790E8C">
    <w:pPr>
      <w:pStyle w:val="Footer"/>
      <w:tabs>
        <w:tab w:val="clear" w:pos="8640"/>
        <w:tab w:val="right" w:pos="9360"/>
      </w:tabs>
      <w:rPr>
        <w:rFonts w:cstheme="minorHAnsi"/>
      </w:rPr>
    </w:pPr>
    <w:r w:rsidRPr="000E236A">
      <w:rPr>
        <w:rFonts w:cstheme="minorHAnsi"/>
      </w:rPr>
      <w:sym w:font="Symbol" w:char="F0D3"/>
    </w:r>
    <w:r w:rsidR="000E236A" w:rsidRPr="000E236A">
      <w:rPr>
        <w:rFonts w:cstheme="minorHAnsi"/>
        <w:lang w:val="en-US"/>
      </w:rPr>
      <w:t xml:space="preserve"> </w:t>
    </w:r>
    <w:r w:rsidR="000E236A" w:rsidRPr="000E236A">
      <w:rPr>
        <w:rFonts w:cstheme="minorHAnsi"/>
        <w:lang w:val="en-US"/>
      </w:rPr>
      <w:fldChar w:fldCharType="begin"/>
    </w:r>
    <w:r w:rsidR="000E236A" w:rsidRPr="000E236A">
      <w:rPr>
        <w:rFonts w:cstheme="minorHAnsi"/>
        <w:lang w:val="en-US"/>
      </w:rPr>
      <w:instrText xml:space="preserve"> DATE \@ "YYYY" </w:instrText>
    </w:r>
    <w:r w:rsidR="000E236A" w:rsidRPr="000E236A">
      <w:rPr>
        <w:rFonts w:cstheme="minorHAnsi"/>
        <w:lang w:val="en-US"/>
      </w:rPr>
      <w:fldChar w:fldCharType="separate"/>
    </w:r>
    <w:r w:rsidR="005827F5">
      <w:rPr>
        <w:rFonts w:cstheme="minorHAnsi"/>
        <w:noProof/>
        <w:lang w:val="en-US"/>
      </w:rPr>
      <w:t>2025</w:t>
    </w:r>
    <w:r w:rsidR="000E236A" w:rsidRPr="000E236A">
      <w:rPr>
        <w:rFonts w:cstheme="minorHAnsi"/>
        <w:lang w:val="en-US"/>
      </w:rPr>
      <w:fldChar w:fldCharType="end"/>
    </w:r>
    <w:r w:rsidRPr="000E236A">
      <w:rPr>
        <w:rFonts w:cstheme="minorHAnsi"/>
      </w:rPr>
      <w:t>, Journal of Visualized Experiments</w:t>
    </w:r>
    <w:r w:rsidRPr="000E236A">
      <w:rPr>
        <w:rFonts w:cstheme="minorHAnsi"/>
      </w:rPr>
      <w:tab/>
    </w:r>
    <w:r w:rsidR="00176D6F" w:rsidRPr="000E236A">
      <w:rPr>
        <w:rFonts w:cstheme="minorHAnsi"/>
      </w:rPr>
      <w:tab/>
    </w:r>
    <w:r w:rsidRPr="000E236A">
      <w:rPr>
        <w:rFonts w:cstheme="minorHAnsi"/>
      </w:rPr>
      <w:t xml:space="preserve">Page </w:t>
    </w:r>
    <w:r w:rsidRPr="000E236A">
      <w:rPr>
        <w:rFonts w:cstheme="minorHAnsi"/>
      </w:rPr>
      <w:fldChar w:fldCharType="begin"/>
    </w:r>
    <w:r w:rsidRPr="000E236A">
      <w:rPr>
        <w:rFonts w:cstheme="minorHAnsi"/>
      </w:rPr>
      <w:instrText xml:space="preserve"> PAGE  \* Arabic  \* MERGEFORMAT </w:instrText>
    </w:r>
    <w:r w:rsidRPr="000E236A">
      <w:rPr>
        <w:rFonts w:cstheme="minorHAnsi"/>
      </w:rPr>
      <w:fldChar w:fldCharType="separate"/>
    </w:r>
    <w:r w:rsidR="00FA1A9D" w:rsidRPr="000E236A">
      <w:rPr>
        <w:rFonts w:cstheme="minorHAnsi"/>
        <w:noProof/>
      </w:rPr>
      <w:t>9</w:t>
    </w:r>
    <w:r w:rsidRPr="000E236A">
      <w:rPr>
        <w:rFonts w:cstheme="minorHAnsi"/>
      </w:rPr>
      <w:fldChar w:fldCharType="end"/>
    </w:r>
    <w:r w:rsidRPr="000E236A">
      <w:rPr>
        <w:rFonts w:cstheme="minorHAnsi"/>
      </w:rPr>
      <w:t xml:space="preserve"> of </w:t>
    </w:r>
    <w:r w:rsidRPr="000E236A">
      <w:rPr>
        <w:rFonts w:cstheme="minorHAnsi"/>
      </w:rPr>
      <w:fldChar w:fldCharType="begin"/>
    </w:r>
    <w:r w:rsidRPr="000E236A">
      <w:rPr>
        <w:rFonts w:cstheme="minorHAnsi"/>
      </w:rPr>
      <w:instrText xml:space="preserve"> NUMPAGES  \* Arabic  \* MERGEFORMAT </w:instrText>
    </w:r>
    <w:r w:rsidRPr="000E236A">
      <w:rPr>
        <w:rFonts w:cstheme="minorHAnsi"/>
      </w:rPr>
      <w:fldChar w:fldCharType="separate"/>
    </w:r>
    <w:r w:rsidR="00FA1A9D" w:rsidRPr="000E236A">
      <w:rPr>
        <w:rFonts w:cstheme="minorHAnsi"/>
        <w:noProof/>
      </w:rPr>
      <w:t>9</w:t>
    </w:r>
    <w:r w:rsidRPr="000E236A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B6EBE" w14:textId="77777777" w:rsidR="00386F73" w:rsidRDefault="00386F73">
      <w:r>
        <w:separator/>
      </w:r>
    </w:p>
    <w:p w14:paraId="7CC45825" w14:textId="77777777" w:rsidR="00386F73" w:rsidRDefault="00386F73"/>
  </w:footnote>
  <w:footnote w:type="continuationSeparator" w:id="0">
    <w:p w14:paraId="43BC4D3D" w14:textId="77777777" w:rsidR="00386F73" w:rsidRDefault="00386F73">
      <w:r>
        <w:continuationSeparator/>
      </w:r>
    </w:p>
    <w:p w14:paraId="29EBF906" w14:textId="77777777" w:rsidR="00386F73" w:rsidRDefault="00386F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24144" w14:textId="77777777" w:rsidR="00336C61" w:rsidRPr="006D3AC7" w:rsidRDefault="00336C61" w:rsidP="00790E8C">
    <w:pPr>
      <w:pStyle w:val="Header"/>
      <w:tabs>
        <w:tab w:val="clear" w:pos="4320"/>
        <w:tab w:val="clear" w:pos="8640"/>
        <w:tab w:val="center" w:pos="4680"/>
      </w:tabs>
      <w:spacing w:before="240"/>
      <w:ind w:firstLine="2880"/>
      <w:rPr>
        <w:rFonts w:cstheme="minorHAnsi"/>
        <w:b/>
        <w:color w:val="FF0000"/>
        <w:sz w:val="28"/>
        <w:szCs w:val="28"/>
        <w:u w:val="single"/>
      </w:rPr>
    </w:pPr>
    <w:r w:rsidRPr="004E0C5A">
      <w:rPr>
        <w:rFonts w:cstheme="minorHAnsi"/>
        <w:b/>
        <w:noProof/>
        <w:color w:val="FF0000"/>
        <w:sz w:val="28"/>
        <w:szCs w:val="28"/>
        <w:u w:val="single"/>
      </w:rPr>
      <w:drawing>
        <wp:anchor distT="0" distB="0" distL="114300" distR="114300" simplePos="0" relativeHeight="251658240" behindDoc="0" locked="0" layoutInCell="1" allowOverlap="1" wp14:anchorId="214B9C74" wp14:editId="6CBDCE5A">
          <wp:simplePos x="0" y="0"/>
          <wp:positionH relativeFrom="margin">
            <wp:posOffset>4852670</wp:posOffset>
          </wp:positionH>
          <wp:positionV relativeFrom="paragraph">
            <wp:posOffset>19685</wp:posOffset>
          </wp:positionV>
          <wp:extent cx="1110174" cy="545285"/>
          <wp:effectExtent l="0" t="0" r="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Jove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10174" cy="545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E0C5A">
      <w:rPr>
        <w:rFonts w:cstheme="minorHAnsi"/>
        <w:b/>
        <w:color w:val="FF0000"/>
        <w:sz w:val="28"/>
        <w:szCs w:val="28"/>
        <w:u w:val="single"/>
      </w:rPr>
      <w:t>DRAFT: DO NOT USE FOR FILMING</w:t>
    </w:r>
  </w:p>
  <w:p w14:paraId="398EBB40" w14:textId="77777777" w:rsidR="00ED23F4" w:rsidRDefault="00ED23F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2A096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B84AD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18086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7AB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8349F3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37CBD9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16A7B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46B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B944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B0DD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91E62"/>
    <w:multiLevelType w:val="multilevel"/>
    <w:tmpl w:val="6BE229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ADE0E0C"/>
    <w:multiLevelType w:val="multilevel"/>
    <w:tmpl w:val="2FECF7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64"/>
        </w:tabs>
        <w:ind w:left="864" w:hanging="50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720"/>
      </w:pPr>
      <w:rPr>
        <w:rFonts w:ascii="Helvetica" w:hAnsi="Helvetica" w:cs="Helvetica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" w15:restartNumberingAfterBreak="0">
    <w:nsid w:val="16240D52"/>
    <w:multiLevelType w:val="hybridMultilevel"/>
    <w:tmpl w:val="683AE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94BE8"/>
    <w:multiLevelType w:val="hybridMultilevel"/>
    <w:tmpl w:val="B3565BC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316664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27032AD"/>
    <w:multiLevelType w:val="multilevel"/>
    <w:tmpl w:val="6BE229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7AF065A"/>
    <w:multiLevelType w:val="multilevel"/>
    <w:tmpl w:val="6BE229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940119A"/>
    <w:multiLevelType w:val="multilevel"/>
    <w:tmpl w:val="FD4C07C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b w:val="0"/>
        <w:bCs w:val="0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0645FC"/>
    <w:multiLevelType w:val="multilevel"/>
    <w:tmpl w:val="6BE229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D064A5F"/>
    <w:multiLevelType w:val="multilevel"/>
    <w:tmpl w:val="6BE229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0926F4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44B0543F"/>
    <w:multiLevelType w:val="hybridMultilevel"/>
    <w:tmpl w:val="53BCC51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45F86CB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B6F2667"/>
    <w:multiLevelType w:val="multilevel"/>
    <w:tmpl w:val="046AD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4EA26AD0"/>
    <w:multiLevelType w:val="hybridMultilevel"/>
    <w:tmpl w:val="E3C6D474"/>
    <w:lvl w:ilvl="0" w:tplc="04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5" w15:restartNumberingAfterBreak="0">
    <w:nsid w:val="51FA278D"/>
    <w:multiLevelType w:val="multilevel"/>
    <w:tmpl w:val="6BE229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5A15847"/>
    <w:multiLevelType w:val="hybridMultilevel"/>
    <w:tmpl w:val="E5E66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F01DC5"/>
    <w:multiLevelType w:val="multilevel"/>
    <w:tmpl w:val="6BE229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6914CC5"/>
    <w:multiLevelType w:val="hybridMultilevel"/>
    <w:tmpl w:val="B3C879E2"/>
    <w:lvl w:ilvl="0" w:tplc="546632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341597"/>
    <w:multiLevelType w:val="multilevel"/>
    <w:tmpl w:val="1736E99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0" w15:restartNumberingAfterBreak="0">
    <w:nsid w:val="5B245011"/>
    <w:multiLevelType w:val="multilevel"/>
    <w:tmpl w:val="6BE229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BD05B6B"/>
    <w:multiLevelType w:val="hybridMultilevel"/>
    <w:tmpl w:val="DCD21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E8794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687795"/>
    <w:multiLevelType w:val="multilevel"/>
    <w:tmpl w:val="FD4C07C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b w:val="0"/>
        <w:bCs w:val="0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449656A"/>
    <w:multiLevelType w:val="hybridMultilevel"/>
    <w:tmpl w:val="AC084C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352E84"/>
    <w:multiLevelType w:val="multilevel"/>
    <w:tmpl w:val="6776B66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6" w15:restartNumberingAfterBreak="0">
    <w:nsid w:val="7BF369E7"/>
    <w:multiLevelType w:val="hybridMultilevel"/>
    <w:tmpl w:val="1BF4E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4957020">
    <w:abstractNumId w:val="32"/>
  </w:num>
  <w:num w:numId="2" w16cid:durableId="599022016">
    <w:abstractNumId w:val="34"/>
  </w:num>
  <w:num w:numId="3" w16cid:durableId="157157113">
    <w:abstractNumId w:val="33"/>
  </w:num>
  <w:num w:numId="4" w16cid:durableId="94518384">
    <w:abstractNumId w:val="26"/>
  </w:num>
  <w:num w:numId="5" w16cid:durableId="209999702">
    <w:abstractNumId w:val="13"/>
  </w:num>
  <w:num w:numId="6" w16cid:durableId="1459685572">
    <w:abstractNumId w:val="29"/>
  </w:num>
  <w:num w:numId="7" w16cid:durableId="228031132">
    <w:abstractNumId w:val="36"/>
  </w:num>
  <w:num w:numId="8" w16cid:durableId="1597859644">
    <w:abstractNumId w:val="11"/>
  </w:num>
  <w:num w:numId="9" w16cid:durableId="784496459">
    <w:abstractNumId w:val="16"/>
  </w:num>
  <w:num w:numId="10" w16cid:durableId="1702588870">
    <w:abstractNumId w:val="23"/>
  </w:num>
  <w:num w:numId="11" w16cid:durableId="174464395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916836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832134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45002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41683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729099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40347760">
    <w:abstractNumId w:val="31"/>
  </w:num>
  <w:num w:numId="18" w16cid:durableId="1599216356">
    <w:abstractNumId w:val="27"/>
  </w:num>
  <w:num w:numId="19" w16cid:durableId="1729379947">
    <w:abstractNumId w:val="25"/>
  </w:num>
  <w:num w:numId="20" w16cid:durableId="18824919">
    <w:abstractNumId w:val="19"/>
  </w:num>
  <w:num w:numId="21" w16cid:durableId="1170372592">
    <w:abstractNumId w:val="18"/>
  </w:num>
  <w:num w:numId="22" w16cid:durableId="1461454741">
    <w:abstractNumId w:val="10"/>
  </w:num>
  <w:num w:numId="23" w16cid:durableId="1354306633">
    <w:abstractNumId w:val="15"/>
  </w:num>
  <w:num w:numId="24" w16cid:durableId="279800298">
    <w:abstractNumId w:val="30"/>
  </w:num>
  <w:num w:numId="25" w16cid:durableId="305820415">
    <w:abstractNumId w:val="12"/>
  </w:num>
  <w:num w:numId="26" w16cid:durableId="1024021112">
    <w:abstractNumId w:val="24"/>
  </w:num>
  <w:num w:numId="27" w16cid:durableId="848561004">
    <w:abstractNumId w:val="21"/>
  </w:num>
  <w:num w:numId="28" w16cid:durableId="944970034">
    <w:abstractNumId w:val="9"/>
  </w:num>
  <w:num w:numId="29" w16cid:durableId="1808083288">
    <w:abstractNumId w:val="7"/>
  </w:num>
  <w:num w:numId="30" w16cid:durableId="864175628">
    <w:abstractNumId w:val="6"/>
  </w:num>
  <w:num w:numId="31" w16cid:durableId="1206672848">
    <w:abstractNumId w:val="5"/>
  </w:num>
  <w:num w:numId="32" w16cid:durableId="2049328808">
    <w:abstractNumId w:val="4"/>
  </w:num>
  <w:num w:numId="33" w16cid:durableId="1256357531">
    <w:abstractNumId w:val="8"/>
  </w:num>
  <w:num w:numId="34" w16cid:durableId="1418792607">
    <w:abstractNumId w:val="3"/>
  </w:num>
  <w:num w:numId="35" w16cid:durableId="3872062">
    <w:abstractNumId w:val="2"/>
  </w:num>
  <w:num w:numId="36" w16cid:durableId="308361023">
    <w:abstractNumId w:val="1"/>
  </w:num>
  <w:num w:numId="37" w16cid:durableId="2145660572">
    <w:abstractNumId w:val="0"/>
  </w:num>
  <w:num w:numId="38" w16cid:durableId="1130123804">
    <w:abstractNumId w:val="14"/>
  </w:num>
  <w:num w:numId="39" w16cid:durableId="172493793">
    <w:abstractNumId w:val="35"/>
  </w:num>
  <w:num w:numId="40" w16cid:durableId="1162430656">
    <w:abstractNumId w:val="20"/>
  </w:num>
  <w:num w:numId="41" w16cid:durableId="857502586">
    <w:abstractNumId w:val="22"/>
  </w:num>
  <w:num w:numId="42" w16cid:durableId="829755101">
    <w:abstractNumId w:val="28"/>
  </w:num>
  <w:num w:numId="43" w16cid:durableId="77024263">
    <w:abstractNumId w:val="17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VITALIS MBAYO">
    <w15:presenceInfo w15:providerId="AD" w15:userId="S::222246486@student.uj.ac.za::552d6403-3c20-4471-9dd9-0be3ca0dcc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1C04" w:allStyles="0" w:customStyles="0" w:latentStyles="1" w:stylesInUse="0" w:headingStyles="0" w:numberingStyles="0" w:tableStyles="0" w:directFormattingOnRuns="0" w:directFormattingOnParagraphs="0" w:directFormattingOnNumbering="1" w:directFormattingOnTables="1" w:clearFormatting="1" w:top3HeadingStyles="0" w:visibleStyles="0" w:alternateStyleNames="0"/>
  <w:trackRevisions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zQ3MDAyNjYzMzM1t7BU0lEKTi0uzszPAykwNqoFAANcq+MtAAAA"/>
  </w:docVars>
  <w:rsids>
    <w:rsidRoot w:val="00BF2674"/>
    <w:rsid w:val="00000E22"/>
    <w:rsid w:val="00002BC2"/>
    <w:rsid w:val="000033EF"/>
    <w:rsid w:val="00003438"/>
    <w:rsid w:val="00003C8B"/>
    <w:rsid w:val="000051DE"/>
    <w:rsid w:val="0000605D"/>
    <w:rsid w:val="00010DD0"/>
    <w:rsid w:val="0001266D"/>
    <w:rsid w:val="00012B08"/>
    <w:rsid w:val="00013862"/>
    <w:rsid w:val="00013EC8"/>
    <w:rsid w:val="00022661"/>
    <w:rsid w:val="00023E22"/>
    <w:rsid w:val="00024282"/>
    <w:rsid w:val="00024322"/>
    <w:rsid w:val="00025DE9"/>
    <w:rsid w:val="000326C8"/>
    <w:rsid w:val="000326F7"/>
    <w:rsid w:val="0003279B"/>
    <w:rsid w:val="00037828"/>
    <w:rsid w:val="0004142D"/>
    <w:rsid w:val="00043807"/>
    <w:rsid w:val="00045112"/>
    <w:rsid w:val="00055137"/>
    <w:rsid w:val="00074929"/>
    <w:rsid w:val="00083792"/>
    <w:rsid w:val="000849ED"/>
    <w:rsid w:val="00085F90"/>
    <w:rsid w:val="0008613B"/>
    <w:rsid w:val="00090BAC"/>
    <w:rsid w:val="0009624C"/>
    <w:rsid w:val="000A1AEA"/>
    <w:rsid w:val="000A2498"/>
    <w:rsid w:val="000B0B1A"/>
    <w:rsid w:val="000B2085"/>
    <w:rsid w:val="000B387A"/>
    <w:rsid w:val="000B4E9A"/>
    <w:rsid w:val="000C27AE"/>
    <w:rsid w:val="000C39AF"/>
    <w:rsid w:val="000C4653"/>
    <w:rsid w:val="000C68AC"/>
    <w:rsid w:val="000C6AEE"/>
    <w:rsid w:val="000D065F"/>
    <w:rsid w:val="000D0D24"/>
    <w:rsid w:val="000D17E8"/>
    <w:rsid w:val="000D2C59"/>
    <w:rsid w:val="000D35D9"/>
    <w:rsid w:val="000D67E3"/>
    <w:rsid w:val="000E1C29"/>
    <w:rsid w:val="000E236A"/>
    <w:rsid w:val="000E6166"/>
    <w:rsid w:val="000F05F6"/>
    <w:rsid w:val="000F0F14"/>
    <w:rsid w:val="000F1A61"/>
    <w:rsid w:val="000F326F"/>
    <w:rsid w:val="000F6E40"/>
    <w:rsid w:val="000F7C00"/>
    <w:rsid w:val="001016BD"/>
    <w:rsid w:val="00102578"/>
    <w:rsid w:val="001026D1"/>
    <w:rsid w:val="001052C8"/>
    <w:rsid w:val="00106F46"/>
    <w:rsid w:val="001115D1"/>
    <w:rsid w:val="00113F3E"/>
    <w:rsid w:val="00125924"/>
    <w:rsid w:val="00126973"/>
    <w:rsid w:val="001302B1"/>
    <w:rsid w:val="001331E3"/>
    <w:rsid w:val="00142D32"/>
    <w:rsid w:val="00143557"/>
    <w:rsid w:val="001469E6"/>
    <w:rsid w:val="00151824"/>
    <w:rsid w:val="001528A5"/>
    <w:rsid w:val="00162D51"/>
    <w:rsid w:val="001635B3"/>
    <w:rsid w:val="0016471F"/>
    <w:rsid w:val="00165C80"/>
    <w:rsid w:val="00176D6F"/>
    <w:rsid w:val="00177B33"/>
    <w:rsid w:val="001819E3"/>
    <w:rsid w:val="00184EF9"/>
    <w:rsid w:val="00191A77"/>
    <w:rsid w:val="00193D62"/>
    <w:rsid w:val="00194DBB"/>
    <w:rsid w:val="001B3024"/>
    <w:rsid w:val="001B4522"/>
    <w:rsid w:val="001B5C46"/>
    <w:rsid w:val="001C3C85"/>
    <w:rsid w:val="001C5DB5"/>
    <w:rsid w:val="001C7BBC"/>
    <w:rsid w:val="001D28EA"/>
    <w:rsid w:val="001D621E"/>
    <w:rsid w:val="001D66A5"/>
    <w:rsid w:val="001E11E9"/>
    <w:rsid w:val="001E2225"/>
    <w:rsid w:val="001E230F"/>
    <w:rsid w:val="001E52A3"/>
    <w:rsid w:val="001F0890"/>
    <w:rsid w:val="001F615E"/>
    <w:rsid w:val="00214268"/>
    <w:rsid w:val="002422D6"/>
    <w:rsid w:val="00244CDB"/>
    <w:rsid w:val="00247BFF"/>
    <w:rsid w:val="0025310D"/>
    <w:rsid w:val="002544F1"/>
    <w:rsid w:val="002553AE"/>
    <w:rsid w:val="002617AD"/>
    <w:rsid w:val="00262402"/>
    <w:rsid w:val="00264483"/>
    <w:rsid w:val="00264B3C"/>
    <w:rsid w:val="00265C44"/>
    <w:rsid w:val="00265EAD"/>
    <w:rsid w:val="00265F76"/>
    <w:rsid w:val="00272303"/>
    <w:rsid w:val="002773BA"/>
    <w:rsid w:val="00277C90"/>
    <w:rsid w:val="00277F11"/>
    <w:rsid w:val="00283E3E"/>
    <w:rsid w:val="002851C5"/>
    <w:rsid w:val="002854E4"/>
    <w:rsid w:val="00285D5F"/>
    <w:rsid w:val="00287206"/>
    <w:rsid w:val="00290556"/>
    <w:rsid w:val="00292508"/>
    <w:rsid w:val="002929B8"/>
    <w:rsid w:val="00294464"/>
    <w:rsid w:val="00294FA8"/>
    <w:rsid w:val="002A6FCF"/>
    <w:rsid w:val="002A7F8B"/>
    <w:rsid w:val="002B009A"/>
    <w:rsid w:val="002B025E"/>
    <w:rsid w:val="002B0D88"/>
    <w:rsid w:val="002B26D4"/>
    <w:rsid w:val="002B3205"/>
    <w:rsid w:val="002B55D9"/>
    <w:rsid w:val="002B7584"/>
    <w:rsid w:val="002C54DB"/>
    <w:rsid w:val="002D0EBA"/>
    <w:rsid w:val="002D52A1"/>
    <w:rsid w:val="002D59A0"/>
    <w:rsid w:val="002E5718"/>
    <w:rsid w:val="002E6283"/>
    <w:rsid w:val="002E7521"/>
    <w:rsid w:val="002F0D42"/>
    <w:rsid w:val="002F33AC"/>
    <w:rsid w:val="002F3829"/>
    <w:rsid w:val="002F38CF"/>
    <w:rsid w:val="003036C1"/>
    <w:rsid w:val="00305187"/>
    <w:rsid w:val="0030618C"/>
    <w:rsid w:val="00311FBF"/>
    <w:rsid w:val="003138D4"/>
    <w:rsid w:val="003165CC"/>
    <w:rsid w:val="003176C4"/>
    <w:rsid w:val="00320715"/>
    <w:rsid w:val="00322C71"/>
    <w:rsid w:val="00330494"/>
    <w:rsid w:val="00330F1B"/>
    <w:rsid w:val="003326AD"/>
    <w:rsid w:val="00333FA4"/>
    <w:rsid w:val="003355A8"/>
    <w:rsid w:val="00336C61"/>
    <w:rsid w:val="003374BD"/>
    <w:rsid w:val="00342D7B"/>
    <w:rsid w:val="0034684D"/>
    <w:rsid w:val="00347FE0"/>
    <w:rsid w:val="003513A5"/>
    <w:rsid w:val="00355D9B"/>
    <w:rsid w:val="00356992"/>
    <w:rsid w:val="00357FB7"/>
    <w:rsid w:val="00363153"/>
    <w:rsid w:val="00364249"/>
    <w:rsid w:val="003672FC"/>
    <w:rsid w:val="00372671"/>
    <w:rsid w:val="003754A7"/>
    <w:rsid w:val="0038502C"/>
    <w:rsid w:val="0038617E"/>
    <w:rsid w:val="00386777"/>
    <w:rsid w:val="00386F73"/>
    <w:rsid w:val="00395684"/>
    <w:rsid w:val="003A1109"/>
    <w:rsid w:val="003A49C2"/>
    <w:rsid w:val="003A7B9F"/>
    <w:rsid w:val="003B00BE"/>
    <w:rsid w:val="003B3E2A"/>
    <w:rsid w:val="003B5E26"/>
    <w:rsid w:val="003C1044"/>
    <w:rsid w:val="003C2AEF"/>
    <w:rsid w:val="003C32EC"/>
    <w:rsid w:val="003D0847"/>
    <w:rsid w:val="003D09E3"/>
    <w:rsid w:val="003D0FD6"/>
    <w:rsid w:val="003D40E8"/>
    <w:rsid w:val="003E2BC9"/>
    <w:rsid w:val="003F4B52"/>
    <w:rsid w:val="004031EE"/>
    <w:rsid w:val="004034B6"/>
    <w:rsid w:val="004114EA"/>
    <w:rsid w:val="00414B4F"/>
    <w:rsid w:val="00420A1E"/>
    <w:rsid w:val="00421271"/>
    <w:rsid w:val="0042262C"/>
    <w:rsid w:val="004232DB"/>
    <w:rsid w:val="00424B97"/>
    <w:rsid w:val="00426350"/>
    <w:rsid w:val="0043094D"/>
    <w:rsid w:val="00440FFA"/>
    <w:rsid w:val="004425EC"/>
    <w:rsid w:val="00443E8B"/>
    <w:rsid w:val="00450B27"/>
    <w:rsid w:val="00453116"/>
    <w:rsid w:val="00455510"/>
    <w:rsid w:val="00455638"/>
    <w:rsid w:val="004566CC"/>
    <w:rsid w:val="00456A5D"/>
    <w:rsid w:val="0046452A"/>
    <w:rsid w:val="00464D72"/>
    <w:rsid w:val="00472752"/>
    <w:rsid w:val="0047306D"/>
    <w:rsid w:val="00473C27"/>
    <w:rsid w:val="00473E1C"/>
    <w:rsid w:val="00480C6D"/>
    <w:rsid w:val="0048283A"/>
    <w:rsid w:val="00482D4C"/>
    <w:rsid w:val="00483E1B"/>
    <w:rsid w:val="00491B01"/>
    <w:rsid w:val="00493A57"/>
    <w:rsid w:val="00495959"/>
    <w:rsid w:val="004A72BD"/>
    <w:rsid w:val="004C1095"/>
    <w:rsid w:val="004C2DAD"/>
    <w:rsid w:val="004C4FAE"/>
    <w:rsid w:val="004C6ED2"/>
    <w:rsid w:val="004D1E0E"/>
    <w:rsid w:val="004D22ED"/>
    <w:rsid w:val="004D4A4F"/>
    <w:rsid w:val="004D5C8C"/>
    <w:rsid w:val="004E0C5A"/>
    <w:rsid w:val="004E2BE1"/>
    <w:rsid w:val="004E35F1"/>
    <w:rsid w:val="004E3F8E"/>
    <w:rsid w:val="004E4801"/>
    <w:rsid w:val="004E5008"/>
    <w:rsid w:val="004F664D"/>
    <w:rsid w:val="0050237B"/>
    <w:rsid w:val="0051075A"/>
    <w:rsid w:val="00511F52"/>
    <w:rsid w:val="00513853"/>
    <w:rsid w:val="0052184A"/>
    <w:rsid w:val="00524258"/>
    <w:rsid w:val="0052682C"/>
    <w:rsid w:val="00530DD9"/>
    <w:rsid w:val="005320E4"/>
    <w:rsid w:val="00534B83"/>
    <w:rsid w:val="005363E2"/>
    <w:rsid w:val="00536D89"/>
    <w:rsid w:val="00544E06"/>
    <w:rsid w:val="005463CB"/>
    <w:rsid w:val="00547699"/>
    <w:rsid w:val="005554C1"/>
    <w:rsid w:val="00557116"/>
    <w:rsid w:val="0055763A"/>
    <w:rsid w:val="005611F3"/>
    <w:rsid w:val="00565757"/>
    <w:rsid w:val="00577FB1"/>
    <w:rsid w:val="0058214E"/>
    <w:rsid w:val="005827F5"/>
    <w:rsid w:val="005829FA"/>
    <w:rsid w:val="00585ECC"/>
    <w:rsid w:val="005925C3"/>
    <w:rsid w:val="00594535"/>
    <w:rsid w:val="00594A84"/>
    <w:rsid w:val="005A02B6"/>
    <w:rsid w:val="005A09D8"/>
    <w:rsid w:val="005A1F5E"/>
    <w:rsid w:val="005A33C6"/>
    <w:rsid w:val="005A3F8F"/>
    <w:rsid w:val="005B0866"/>
    <w:rsid w:val="005B4717"/>
    <w:rsid w:val="005B6859"/>
    <w:rsid w:val="005C6D1E"/>
    <w:rsid w:val="005D0E9C"/>
    <w:rsid w:val="005D0F8B"/>
    <w:rsid w:val="005D783F"/>
    <w:rsid w:val="005E27DD"/>
    <w:rsid w:val="005E2B7E"/>
    <w:rsid w:val="005F0509"/>
    <w:rsid w:val="005F18A3"/>
    <w:rsid w:val="005F1ADF"/>
    <w:rsid w:val="00602F3C"/>
    <w:rsid w:val="00604177"/>
    <w:rsid w:val="00604D88"/>
    <w:rsid w:val="00607DF4"/>
    <w:rsid w:val="00607F23"/>
    <w:rsid w:val="006137EC"/>
    <w:rsid w:val="00622BE8"/>
    <w:rsid w:val="00623558"/>
    <w:rsid w:val="00626AF2"/>
    <w:rsid w:val="006346FE"/>
    <w:rsid w:val="00637544"/>
    <w:rsid w:val="006402D4"/>
    <w:rsid w:val="00642762"/>
    <w:rsid w:val="006446A3"/>
    <w:rsid w:val="00645A61"/>
    <w:rsid w:val="00645B93"/>
    <w:rsid w:val="00646050"/>
    <w:rsid w:val="00652165"/>
    <w:rsid w:val="0065428E"/>
    <w:rsid w:val="00654735"/>
    <w:rsid w:val="006556DE"/>
    <w:rsid w:val="006565A0"/>
    <w:rsid w:val="006579DD"/>
    <w:rsid w:val="00660315"/>
    <w:rsid w:val="0066127A"/>
    <w:rsid w:val="006617AB"/>
    <w:rsid w:val="00663E85"/>
    <w:rsid w:val="00664850"/>
    <w:rsid w:val="0067274F"/>
    <w:rsid w:val="006801B1"/>
    <w:rsid w:val="00681C47"/>
    <w:rsid w:val="00687DFB"/>
    <w:rsid w:val="0069665E"/>
    <w:rsid w:val="006A0250"/>
    <w:rsid w:val="006A14A2"/>
    <w:rsid w:val="006A1B4F"/>
    <w:rsid w:val="006A21CB"/>
    <w:rsid w:val="006A53F0"/>
    <w:rsid w:val="006A6102"/>
    <w:rsid w:val="006A6324"/>
    <w:rsid w:val="006B2573"/>
    <w:rsid w:val="006C08AE"/>
    <w:rsid w:val="006C0E87"/>
    <w:rsid w:val="006C1A3B"/>
    <w:rsid w:val="006C4093"/>
    <w:rsid w:val="006D1F9B"/>
    <w:rsid w:val="006D3AC7"/>
    <w:rsid w:val="006D7676"/>
    <w:rsid w:val="006E16D4"/>
    <w:rsid w:val="006F06AF"/>
    <w:rsid w:val="006F2681"/>
    <w:rsid w:val="006F71E4"/>
    <w:rsid w:val="00702901"/>
    <w:rsid w:val="00710EA3"/>
    <w:rsid w:val="0071156C"/>
    <w:rsid w:val="0071294C"/>
    <w:rsid w:val="00724E3B"/>
    <w:rsid w:val="00727BC1"/>
    <w:rsid w:val="00730D4A"/>
    <w:rsid w:val="00731E5D"/>
    <w:rsid w:val="00736CF8"/>
    <w:rsid w:val="00737279"/>
    <w:rsid w:val="007458C6"/>
    <w:rsid w:val="00745D4B"/>
    <w:rsid w:val="00746865"/>
    <w:rsid w:val="007474E4"/>
    <w:rsid w:val="007548F3"/>
    <w:rsid w:val="00757139"/>
    <w:rsid w:val="007574EC"/>
    <w:rsid w:val="0076691B"/>
    <w:rsid w:val="0077071A"/>
    <w:rsid w:val="00772380"/>
    <w:rsid w:val="00772548"/>
    <w:rsid w:val="00777388"/>
    <w:rsid w:val="00785075"/>
    <w:rsid w:val="00790E8C"/>
    <w:rsid w:val="007A149A"/>
    <w:rsid w:val="007A4E1D"/>
    <w:rsid w:val="007A58A1"/>
    <w:rsid w:val="007B0FBB"/>
    <w:rsid w:val="007B1495"/>
    <w:rsid w:val="007B3E0E"/>
    <w:rsid w:val="007B72C5"/>
    <w:rsid w:val="007D0CE9"/>
    <w:rsid w:val="007D4222"/>
    <w:rsid w:val="007D61A8"/>
    <w:rsid w:val="007F48D4"/>
    <w:rsid w:val="0080129F"/>
    <w:rsid w:val="00802635"/>
    <w:rsid w:val="00804C75"/>
    <w:rsid w:val="00806B1B"/>
    <w:rsid w:val="00806DF8"/>
    <w:rsid w:val="008123C3"/>
    <w:rsid w:val="00816F53"/>
    <w:rsid w:val="00817D9F"/>
    <w:rsid w:val="00831E2A"/>
    <w:rsid w:val="00831FBF"/>
    <w:rsid w:val="00832FA5"/>
    <w:rsid w:val="00833C0A"/>
    <w:rsid w:val="0083566C"/>
    <w:rsid w:val="00836659"/>
    <w:rsid w:val="008373A7"/>
    <w:rsid w:val="008459FC"/>
    <w:rsid w:val="00847908"/>
    <w:rsid w:val="00851B3E"/>
    <w:rsid w:val="00851C4B"/>
    <w:rsid w:val="00854994"/>
    <w:rsid w:val="00860BC3"/>
    <w:rsid w:val="008672DA"/>
    <w:rsid w:val="00871F2E"/>
    <w:rsid w:val="00873D1A"/>
    <w:rsid w:val="00875BE8"/>
    <w:rsid w:val="00877B88"/>
    <w:rsid w:val="0088113B"/>
    <w:rsid w:val="00891B49"/>
    <w:rsid w:val="008A0177"/>
    <w:rsid w:val="008A413E"/>
    <w:rsid w:val="008A7A3E"/>
    <w:rsid w:val="008B286C"/>
    <w:rsid w:val="008B5BC2"/>
    <w:rsid w:val="008C4321"/>
    <w:rsid w:val="008C642C"/>
    <w:rsid w:val="008D0E4A"/>
    <w:rsid w:val="008D2A6A"/>
    <w:rsid w:val="008D52FB"/>
    <w:rsid w:val="008D5443"/>
    <w:rsid w:val="008D58EC"/>
    <w:rsid w:val="008E74F7"/>
    <w:rsid w:val="008F239E"/>
    <w:rsid w:val="008F7754"/>
    <w:rsid w:val="0090117D"/>
    <w:rsid w:val="009055DD"/>
    <w:rsid w:val="00906EFB"/>
    <w:rsid w:val="009114D8"/>
    <w:rsid w:val="009149A4"/>
    <w:rsid w:val="009212DD"/>
    <w:rsid w:val="00921AB9"/>
    <w:rsid w:val="00927B12"/>
    <w:rsid w:val="009301B8"/>
    <w:rsid w:val="00931D78"/>
    <w:rsid w:val="0093576B"/>
    <w:rsid w:val="00941F06"/>
    <w:rsid w:val="009431F3"/>
    <w:rsid w:val="00947092"/>
    <w:rsid w:val="009470DC"/>
    <w:rsid w:val="00951A8E"/>
    <w:rsid w:val="009538A4"/>
    <w:rsid w:val="00954870"/>
    <w:rsid w:val="00954BDD"/>
    <w:rsid w:val="00962168"/>
    <w:rsid w:val="009625B1"/>
    <w:rsid w:val="00962C97"/>
    <w:rsid w:val="00963757"/>
    <w:rsid w:val="00966F67"/>
    <w:rsid w:val="00967FCE"/>
    <w:rsid w:val="00970FF6"/>
    <w:rsid w:val="009774E3"/>
    <w:rsid w:val="009809C5"/>
    <w:rsid w:val="00982E2B"/>
    <w:rsid w:val="00985868"/>
    <w:rsid w:val="00985F44"/>
    <w:rsid w:val="00985FE6"/>
    <w:rsid w:val="00987081"/>
    <w:rsid w:val="00992857"/>
    <w:rsid w:val="00997611"/>
    <w:rsid w:val="009A0E7C"/>
    <w:rsid w:val="009A2C33"/>
    <w:rsid w:val="009A3CBD"/>
    <w:rsid w:val="009B2183"/>
    <w:rsid w:val="009B3807"/>
    <w:rsid w:val="009B4EE3"/>
    <w:rsid w:val="009B671E"/>
    <w:rsid w:val="009C041E"/>
    <w:rsid w:val="009C2062"/>
    <w:rsid w:val="009C7B9A"/>
    <w:rsid w:val="009D21B9"/>
    <w:rsid w:val="009E4241"/>
    <w:rsid w:val="009E7BDA"/>
    <w:rsid w:val="009F0554"/>
    <w:rsid w:val="009F356C"/>
    <w:rsid w:val="009F51F2"/>
    <w:rsid w:val="009F6D8C"/>
    <w:rsid w:val="00A07468"/>
    <w:rsid w:val="00A076BA"/>
    <w:rsid w:val="00A13CC3"/>
    <w:rsid w:val="00A164F5"/>
    <w:rsid w:val="00A20DA8"/>
    <w:rsid w:val="00A218EC"/>
    <w:rsid w:val="00A310D7"/>
    <w:rsid w:val="00A3138F"/>
    <w:rsid w:val="00A319BE"/>
    <w:rsid w:val="00A31F9A"/>
    <w:rsid w:val="00A40760"/>
    <w:rsid w:val="00A4233A"/>
    <w:rsid w:val="00A44EFB"/>
    <w:rsid w:val="00A50DAE"/>
    <w:rsid w:val="00A5213D"/>
    <w:rsid w:val="00A5222C"/>
    <w:rsid w:val="00A60320"/>
    <w:rsid w:val="00A61E7E"/>
    <w:rsid w:val="00A622CC"/>
    <w:rsid w:val="00A63C9F"/>
    <w:rsid w:val="00A64D8E"/>
    <w:rsid w:val="00A6621A"/>
    <w:rsid w:val="00A719FD"/>
    <w:rsid w:val="00A72FC5"/>
    <w:rsid w:val="00A730E3"/>
    <w:rsid w:val="00A74FC7"/>
    <w:rsid w:val="00A77CF6"/>
    <w:rsid w:val="00A84BA8"/>
    <w:rsid w:val="00A84C50"/>
    <w:rsid w:val="00A91283"/>
    <w:rsid w:val="00AA132F"/>
    <w:rsid w:val="00AB3338"/>
    <w:rsid w:val="00AB5386"/>
    <w:rsid w:val="00AC16C3"/>
    <w:rsid w:val="00AC482C"/>
    <w:rsid w:val="00AC597A"/>
    <w:rsid w:val="00AC5EF4"/>
    <w:rsid w:val="00AC63FC"/>
    <w:rsid w:val="00AD3B12"/>
    <w:rsid w:val="00AD3B41"/>
    <w:rsid w:val="00AD4F04"/>
    <w:rsid w:val="00AE11E8"/>
    <w:rsid w:val="00AE2480"/>
    <w:rsid w:val="00AE255C"/>
    <w:rsid w:val="00AF3977"/>
    <w:rsid w:val="00AF623F"/>
    <w:rsid w:val="00B00969"/>
    <w:rsid w:val="00B0143B"/>
    <w:rsid w:val="00B025DC"/>
    <w:rsid w:val="00B0378C"/>
    <w:rsid w:val="00B0394A"/>
    <w:rsid w:val="00B03E54"/>
    <w:rsid w:val="00B04340"/>
    <w:rsid w:val="00B077EA"/>
    <w:rsid w:val="00B07A3B"/>
    <w:rsid w:val="00B10B1F"/>
    <w:rsid w:val="00B11DB9"/>
    <w:rsid w:val="00B13941"/>
    <w:rsid w:val="00B33E59"/>
    <w:rsid w:val="00B340A8"/>
    <w:rsid w:val="00B3428E"/>
    <w:rsid w:val="00B36993"/>
    <w:rsid w:val="00B40E12"/>
    <w:rsid w:val="00B435B8"/>
    <w:rsid w:val="00B43E6B"/>
    <w:rsid w:val="00B4499C"/>
    <w:rsid w:val="00B5116D"/>
    <w:rsid w:val="00B60E0A"/>
    <w:rsid w:val="00B6201D"/>
    <w:rsid w:val="00B653B7"/>
    <w:rsid w:val="00B66A14"/>
    <w:rsid w:val="00B7250F"/>
    <w:rsid w:val="00B807E5"/>
    <w:rsid w:val="00B847A0"/>
    <w:rsid w:val="00B87BC5"/>
    <w:rsid w:val="00B9578B"/>
    <w:rsid w:val="00B977E9"/>
    <w:rsid w:val="00BA0371"/>
    <w:rsid w:val="00BA2EF5"/>
    <w:rsid w:val="00BC3DEE"/>
    <w:rsid w:val="00BC3F28"/>
    <w:rsid w:val="00BC41E8"/>
    <w:rsid w:val="00BC6DA7"/>
    <w:rsid w:val="00BC7E90"/>
    <w:rsid w:val="00BD4346"/>
    <w:rsid w:val="00BE051D"/>
    <w:rsid w:val="00BE359C"/>
    <w:rsid w:val="00BE756D"/>
    <w:rsid w:val="00BF2674"/>
    <w:rsid w:val="00BF2B34"/>
    <w:rsid w:val="00BF3754"/>
    <w:rsid w:val="00BF6EB3"/>
    <w:rsid w:val="00C00F3F"/>
    <w:rsid w:val="00C035C7"/>
    <w:rsid w:val="00C058AE"/>
    <w:rsid w:val="00C12062"/>
    <w:rsid w:val="00C12B25"/>
    <w:rsid w:val="00C2620F"/>
    <w:rsid w:val="00C31D41"/>
    <w:rsid w:val="00C34F4C"/>
    <w:rsid w:val="00C428C8"/>
    <w:rsid w:val="00C428F1"/>
    <w:rsid w:val="00C602B2"/>
    <w:rsid w:val="00C70C90"/>
    <w:rsid w:val="00C7374B"/>
    <w:rsid w:val="00C766A8"/>
    <w:rsid w:val="00C8109F"/>
    <w:rsid w:val="00C82679"/>
    <w:rsid w:val="00C836F3"/>
    <w:rsid w:val="00C9250E"/>
    <w:rsid w:val="00C96FC6"/>
    <w:rsid w:val="00C97B11"/>
    <w:rsid w:val="00CB039A"/>
    <w:rsid w:val="00CB0B79"/>
    <w:rsid w:val="00CB5DE5"/>
    <w:rsid w:val="00CC0C58"/>
    <w:rsid w:val="00CC1850"/>
    <w:rsid w:val="00CC29BF"/>
    <w:rsid w:val="00CC52BE"/>
    <w:rsid w:val="00CD0860"/>
    <w:rsid w:val="00CD19CA"/>
    <w:rsid w:val="00CD36EC"/>
    <w:rsid w:val="00CD515D"/>
    <w:rsid w:val="00CD63B8"/>
    <w:rsid w:val="00CD7F92"/>
    <w:rsid w:val="00CE0665"/>
    <w:rsid w:val="00CE10F2"/>
    <w:rsid w:val="00CE4904"/>
    <w:rsid w:val="00CE696A"/>
    <w:rsid w:val="00CF0E03"/>
    <w:rsid w:val="00CF2130"/>
    <w:rsid w:val="00CF22F6"/>
    <w:rsid w:val="00CF587D"/>
    <w:rsid w:val="00CF6830"/>
    <w:rsid w:val="00CF771C"/>
    <w:rsid w:val="00D00EF4"/>
    <w:rsid w:val="00D047F7"/>
    <w:rsid w:val="00D103FE"/>
    <w:rsid w:val="00D10BFA"/>
    <w:rsid w:val="00D10F00"/>
    <w:rsid w:val="00D13549"/>
    <w:rsid w:val="00D150D8"/>
    <w:rsid w:val="00D30007"/>
    <w:rsid w:val="00D300CE"/>
    <w:rsid w:val="00D37C1A"/>
    <w:rsid w:val="00D406D6"/>
    <w:rsid w:val="00D45AF7"/>
    <w:rsid w:val="00D466AF"/>
    <w:rsid w:val="00D473BF"/>
    <w:rsid w:val="00D47642"/>
    <w:rsid w:val="00D5169F"/>
    <w:rsid w:val="00D53725"/>
    <w:rsid w:val="00D6314B"/>
    <w:rsid w:val="00D654B4"/>
    <w:rsid w:val="00D662C7"/>
    <w:rsid w:val="00D67890"/>
    <w:rsid w:val="00D712A3"/>
    <w:rsid w:val="00D73A8C"/>
    <w:rsid w:val="00D75084"/>
    <w:rsid w:val="00D75193"/>
    <w:rsid w:val="00D7547B"/>
    <w:rsid w:val="00D80DEB"/>
    <w:rsid w:val="00D87F73"/>
    <w:rsid w:val="00D95C4C"/>
    <w:rsid w:val="00DA117F"/>
    <w:rsid w:val="00DA17FB"/>
    <w:rsid w:val="00DA1A8D"/>
    <w:rsid w:val="00DB16A4"/>
    <w:rsid w:val="00DB2EA9"/>
    <w:rsid w:val="00DB3580"/>
    <w:rsid w:val="00DB7EBA"/>
    <w:rsid w:val="00DC058D"/>
    <w:rsid w:val="00DC1208"/>
    <w:rsid w:val="00DC1E10"/>
    <w:rsid w:val="00DC2504"/>
    <w:rsid w:val="00DC311D"/>
    <w:rsid w:val="00DC4F8F"/>
    <w:rsid w:val="00DC7C84"/>
    <w:rsid w:val="00DC7D3A"/>
    <w:rsid w:val="00DD1839"/>
    <w:rsid w:val="00DD231A"/>
    <w:rsid w:val="00DD2CF9"/>
    <w:rsid w:val="00DE0E89"/>
    <w:rsid w:val="00DE2554"/>
    <w:rsid w:val="00DE2882"/>
    <w:rsid w:val="00DE46DB"/>
    <w:rsid w:val="00DE5C10"/>
    <w:rsid w:val="00DE66F3"/>
    <w:rsid w:val="00DF0865"/>
    <w:rsid w:val="00DF1693"/>
    <w:rsid w:val="00DF307B"/>
    <w:rsid w:val="00DF6EE3"/>
    <w:rsid w:val="00E04EFB"/>
    <w:rsid w:val="00E072C2"/>
    <w:rsid w:val="00E07F5E"/>
    <w:rsid w:val="00E13D82"/>
    <w:rsid w:val="00E24673"/>
    <w:rsid w:val="00E24898"/>
    <w:rsid w:val="00E27EF5"/>
    <w:rsid w:val="00E355EE"/>
    <w:rsid w:val="00E35FB3"/>
    <w:rsid w:val="00E41148"/>
    <w:rsid w:val="00E41C33"/>
    <w:rsid w:val="00E44C46"/>
    <w:rsid w:val="00E55496"/>
    <w:rsid w:val="00E62D0C"/>
    <w:rsid w:val="00E65758"/>
    <w:rsid w:val="00E662CA"/>
    <w:rsid w:val="00E674C5"/>
    <w:rsid w:val="00E67704"/>
    <w:rsid w:val="00E70957"/>
    <w:rsid w:val="00E8076C"/>
    <w:rsid w:val="00E86E4B"/>
    <w:rsid w:val="00E87DA4"/>
    <w:rsid w:val="00E9542D"/>
    <w:rsid w:val="00EA1256"/>
    <w:rsid w:val="00EA15F6"/>
    <w:rsid w:val="00EA20E5"/>
    <w:rsid w:val="00EA2756"/>
    <w:rsid w:val="00EA341C"/>
    <w:rsid w:val="00EA4B94"/>
    <w:rsid w:val="00EA4CD1"/>
    <w:rsid w:val="00EA60D4"/>
    <w:rsid w:val="00EC098C"/>
    <w:rsid w:val="00EC3C46"/>
    <w:rsid w:val="00EC69FF"/>
    <w:rsid w:val="00ED00F1"/>
    <w:rsid w:val="00ED23F4"/>
    <w:rsid w:val="00ED2BEB"/>
    <w:rsid w:val="00ED2FBA"/>
    <w:rsid w:val="00ED592D"/>
    <w:rsid w:val="00ED6438"/>
    <w:rsid w:val="00EE00CF"/>
    <w:rsid w:val="00EE1E2F"/>
    <w:rsid w:val="00EE39ED"/>
    <w:rsid w:val="00EE4460"/>
    <w:rsid w:val="00EE6470"/>
    <w:rsid w:val="00EF4E2B"/>
    <w:rsid w:val="00F00D59"/>
    <w:rsid w:val="00F0293A"/>
    <w:rsid w:val="00F045D1"/>
    <w:rsid w:val="00F04E9E"/>
    <w:rsid w:val="00F10CF8"/>
    <w:rsid w:val="00F10FAD"/>
    <w:rsid w:val="00F146E3"/>
    <w:rsid w:val="00F14F58"/>
    <w:rsid w:val="00F153F4"/>
    <w:rsid w:val="00F22F5E"/>
    <w:rsid w:val="00F3061E"/>
    <w:rsid w:val="00F35094"/>
    <w:rsid w:val="00F3618A"/>
    <w:rsid w:val="00F4412A"/>
    <w:rsid w:val="00F563AC"/>
    <w:rsid w:val="00F56A75"/>
    <w:rsid w:val="00F60B45"/>
    <w:rsid w:val="00F60C18"/>
    <w:rsid w:val="00F64FB6"/>
    <w:rsid w:val="00F72892"/>
    <w:rsid w:val="00F728FB"/>
    <w:rsid w:val="00F734E7"/>
    <w:rsid w:val="00F7561F"/>
    <w:rsid w:val="00F76A1C"/>
    <w:rsid w:val="00F80FD0"/>
    <w:rsid w:val="00F8149F"/>
    <w:rsid w:val="00F83448"/>
    <w:rsid w:val="00F917CF"/>
    <w:rsid w:val="00F95E8D"/>
    <w:rsid w:val="00FA1A9D"/>
    <w:rsid w:val="00FA532D"/>
    <w:rsid w:val="00FA7A79"/>
    <w:rsid w:val="00FA7D51"/>
    <w:rsid w:val="00FC5752"/>
    <w:rsid w:val="00FD00B1"/>
    <w:rsid w:val="00FD1497"/>
    <w:rsid w:val="00FD66A8"/>
    <w:rsid w:val="00FE059A"/>
    <w:rsid w:val="00FF25E5"/>
    <w:rsid w:val="00FF34BC"/>
    <w:rsid w:val="00FF6C56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14678958"/>
  <w14:defaultImageDpi w14:val="330"/>
  <w15:docId w15:val="{19C0085F-39A8-9D44-B46E-255FBE37B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" w:hAnsiTheme="minorHAnsi" w:cs="Calibri (Body)"/>
        <w:color w:val="000000" w:themeColor="text1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03FE"/>
  </w:style>
  <w:style w:type="paragraph" w:styleId="Heading1">
    <w:name w:val="heading 1"/>
    <w:basedOn w:val="Normal"/>
    <w:next w:val="Normal"/>
    <w:link w:val="Heading1Char"/>
    <w:qFormat/>
    <w:rsid w:val="00C82679"/>
    <w:pPr>
      <w:keepNext/>
      <w:pBdr>
        <w:bottom w:val="single" w:sz="4" w:space="1" w:color="auto"/>
      </w:pBdr>
      <w:spacing w:after="240"/>
      <w:jc w:val="center"/>
      <w:outlineLvl w:val="0"/>
    </w:pPr>
    <w:rPr>
      <w:rFonts w:eastAsia="Times New Roman"/>
      <w:sz w:val="52"/>
    </w:rPr>
  </w:style>
  <w:style w:type="paragraph" w:styleId="Heading2">
    <w:name w:val="heading 2"/>
    <w:basedOn w:val="Normal"/>
    <w:next w:val="Normal"/>
    <w:qFormat/>
    <w:rsid w:val="00C82679"/>
    <w:pPr>
      <w:outlineLvl w:val="1"/>
    </w:pPr>
    <w:rPr>
      <w:rFonts w:eastAsia="Times New Roman" w:cs="Calibri"/>
      <w:bCs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i/>
    </w:rPr>
  </w:style>
  <w:style w:type="paragraph" w:styleId="BodyTextIndent">
    <w:name w:val="Body Text Indent"/>
    <w:basedOn w:val="Normal"/>
    <w:link w:val="BodyTextIndentChar"/>
    <w:rsid w:val="00D103FE"/>
    <w:pPr>
      <w:ind w:left="360"/>
      <w:jc w:val="both"/>
    </w:pPr>
  </w:style>
  <w:style w:type="paragraph" w:styleId="BodyTextIndent2">
    <w:name w:val="Body Text Indent 2"/>
    <w:basedOn w:val="Normal"/>
    <w:rsid w:val="00D103FE"/>
    <w:pPr>
      <w:ind w:left="720"/>
      <w:jc w:val="both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Pr>
      <w:sz w:val="32"/>
      <w:lang w:eastAsia="zh-TW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D58EC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semiHidden/>
    <w:rsid w:val="008D58EC"/>
    <w:rPr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7D1CA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D1CA5"/>
    <w:rPr>
      <w:sz w:val="24"/>
    </w:rPr>
  </w:style>
  <w:style w:type="character" w:styleId="Hyperlink">
    <w:name w:val="Hyperlink"/>
    <w:uiPriority w:val="99"/>
    <w:unhideWhenUsed/>
    <w:rsid w:val="002B38E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7B5B27"/>
    <w:rPr>
      <w:color w:val="800080"/>
      <w:u w:val="single"/>
    </w:rPr>
  </w:style>
  <w:style w:type="paragraph" w:styleId="BalloonText">
    <w:name w:val="Balloon Text"/>
    <w:basedOn w:val="Normal"/>
    <w:semiHidden/>
    <w:rsid w:val="00672CE8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D103FE"/>
    <w:pPr>
      <w:widowControl w:val="0"/>
      <w:autoSpaceDE w:val="0"/>
      <w:autoSpaceDN w:val="0"/>
      <w:adjustRightInd w:val="0"/>
    </w:pPr>
    <w:rPr>
      <w:rFonts w:ascii="Calibri" w:eastAsia="Times New Roman" w:hAnsi="Calibri" w:cs="GJKHG F+ Helvetica"/>
      <w:color w:val="000000"/>
    </w:rPr>
  </w:style>
  <w:style w:type="character" w:customStyle="1" w:styleId="HeaderChar">
    <w:name w:val="Header Char"/>
    <w:basedOn w:val="DefaultParagraphFont"/>
    <w:rsid w:val="007D5B83"/>
  </w:style>
  <w:style w:type="character" w:styleId="BookTitle">
    <w:name w:val="Book Title"/>
    <w:basedOn w:val="DefaultParagraphFont"/>
    <w:qFormat/>
    <w:rsid w:val="00D103FE"/>
    <w:rPr>
      <w:rFonts w:ascii="Calibri" w:hAnsi="Calibri"/>
      <w:b/>
      <w:bCs/>
      <w:i/>
      <w:iCs/>
      <w:spacing w:val="5"/>
    </w:rPr>
  </w:style>
  <w:style w:type="character" w:styleId="Emphasis">
    <w:name w:val="Emphasis"/>
    <w:qFormat/>
    <w:rsid w:val="00FE6CC9"/>
    <w:rPr>
      <w:i/>
    </w:rPr>
  </w:style>
  <w:style w:type="paragraph" w:customStyle="1" w:styleId="TEXTOVERVIDEO">
    <w:name w:val="TEXT OVER VIDEO"/>
    <w:basedOn w:val="Normal"/>
    <w:rsid w:val="00D51A11"/>
    <w:pPr>
      <w:spacing w:before="40"/>
      <w:ind w:left="1368"/>
      <w:jc w:val="both"/>
      <w:outlineLvl w:val="0"/>
    </w:pPr>
    <w:rPr>
      <w:rFonts w:ascii="Arial" w:hAnsi="Arial" w:cs="Arial"/>
      <w:sz w:val="22"/>
    </w:rPr>
  </w:style>
  <w:style w:type="character" w:styleId="CommentReference">
    <w:name w:val="annotation reference"/>
    <w:uiPriority w:val="99"/>
    <w:semiHidden/>
    <w:unhideWhenUsed/>
    <w:rsid w:val="004060E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4060E5"/>
    <w:rPr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4060E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0E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060E5"/>
    <w:rPr>
      <w:b/>
      <w:bCs/>
      <w:sz w:val="24"/>
      <w:szCs w:val="24"/>
    </w:rPr>
  </w:style>
  <w:style w:type="character" w:styleId="PageNumber">
    <w:name w:val="page number"/>
    <w:basedOn w:val="DefaultParagraphFont"/>
    <w:rsid w:val="00985F44"/>
  </w:style>
  <w:style w:type="paragraph" w:styleId="ListParagraph">
    <w:name w:val="List Paragraph"/>
    <w:basedOn w:val="Normal"/>
    <w:uiPriority w:val="34"/>
    <w:qFormat/>
    <w:rsid w:val="00985F44"/>
    <w:pPr>
      <w:ind w:left="720"/>
      <w:contextualSpacing/>
    </w:pPr>
  </w:style>
  <w:style w:type="paragraph" w:styleId="Revision">
    <w:name w:val="Revision"/>
    <w:hidden/>
    <w:semiHidden/>
    <w:rsid w:val="002D52A1"/>
  </w:style>
  <w:style w:type="character" w:styleId="UnresolvedMention">
    <w:name w:val="Unresolved Mention"/>
    <w:basedOn w:val="DefaultParagraphFont"/>
    <w:uiPriority w:val="99"/>
    <w:semiHidden/>
    <w:unhideWhenUsed/>
    <w:rsid w:val="001C3C85"/>
    <w:rPr>
      <w:color w:val="605E5C"/>
      <w:shd w:val="clear" w:color="auto" w:fill="E1DFDD"/>
    </w:rPr>
  </w:style>
  <w:style w:type="numbering" w:styleId="111111">
    <w:name w:val="Outline List 2"/>
    <w:basedOn w:val="NoList"/>
    <w:semiHidden/>
    <w:unhideWhenUsed/>
    <w:rsid w:val="00CE4904"/>
    <w:pPr>
      <w:numPr>
        <w:numId w:val="1"/>
      </w:numPr>
    </w:pPr>
  </w:style>
  <w:style w:type="character" w:customStyle="1" w:styleId="ArticleTitle">
    <w:name w:val="ArticleTitle"/>
    <w:basedOn w:val="DefaultParagraphFont"/>
    <w:uiPriority w:val="1"/>
    <w:qFormat/>
    <w:rsid w:val="004E0C5A"/>
    <w:rPr>
      <w:rFonts w:asciiTheme="minorHAnsi" w:hAnsiTheme="minorHAnsi"/>
      <w:b/>
      <w:sz w:val="32"/>
    </w:rPr>
  </w:style>
  <w:style w:type="character" w:styleId="PlaceholderText">
    <w:name w:val="Placeholder Text"/>
    <w:basedOn w:val="DefaultParagraphFont"/>
    <w:semiHidden/>
    <w:rsid w:val="004E0C5A"/>
    <w:rPr>
      <w:color w:val="808080"/>
    </w:rPr>
  </w:style>
  <w:style w:type="character" w:customStyle="1" w:styleId="QuestionAnswer">
    <w:name w:val="QuestionAnswer"/>
    <w:basedOn w:val="DefaultParagraphFont"/>
    <w:uiPriority w:val="1"/>
    <w:qFormat/>
    <w:rsid w:val="005C6D1E"/>
    <w:rPr>
      <w:rFonts w:ascii="Calibri" w:hAnsi="Calibri"/>
      <w:b/>
      <w:sz w:val="24"/>
    </w:rPr>
  </w:style>
  <w:style w:type="character" w:customStyle="1" w:styleId="BoldAnswer">
    <w:name w:val="BoldAnswer"/>
    <w:basedOn w:val="DefaultParagraphFont"/>
    <w:uiPriority w:val="1"/>
    <w:qFormat/>
    <w:rsid w:val="00143557"/>
    <w:rPr>
      <w:rFonts w:ascii="Calibri" w:hAnsi="Calibri"/>
      <w:b/>
      <w:sz w:val="24"/>
    </w:rPr>
  </w:style>
  <w:style w:type="character" w:customStyle="1" w:styleId="Vid">
    <w:name w:val="Vid"/>
    <w:basedOn w:val="DefaultParagraphFont"/>
    <w:uiPriority w:val="1"/>
    <w:qFormat/>
    <w:rsid w:val="00A319BE"/>
    <w:rPr>
      <w:rFonts w:asciiTheme="minorHAnsi" w:hAnsiTheme="minorHAnsi" w:cstheme="minorHAnsi"/>
      <w:i/>
      <w:iCs/>
      <w:color w:val="0070C0"/>
    </w:rPr>
  </w:style>
  <w:style w:type="character" w:customStyle="1" w:styleId="Heading1Char">
    <w:name w:val="Heading 1 Char"/>
    <w:basedOn w:val="DefaultParagraphFont"/>
    <w:link w:val="Heading1"/>
    <w:rsid w:val="00473E1C"/>
    <w:rPr>
      <w:rFonts w:ascii="Calibri" w:eastAsia="Times New Roman" w:hAnsi="Calibri"/>
      <w:sz w:val="52"/>
      <w:szCs w:val="24"/>
    </w:rPr>
  </w:style>
  <w:style w:type="character" w:customStyle="1" w:styleId="AuthorName">
    <w:name w:val="AuthorName"/>
    <w:basedOn w:val="DefaultParagraphFont"/>
    <w:uiPriority w:val="1"/>
    <w:qFormat/>
    <w:rsid w:val="0052184A"/>
    <w:rPr>
      <w:rFonts w:ascii="Calibri" w:eastAsia="Times New Roman" w:hAnsi="Calibri" w:cs="Calibri"/>
      <w:b/>
      <w:szCs w:val="24"/>
      <w:u w:val="single"/>
    </w:rPr>
  </w:style>
  <w:style w:type="character" w:customStyle="1" w:styleId="BodyTextChar">
    <w:name w:val="Body Text Char"/>
    <w:basedOn w:val="DefaultParagraphFont"/>
    <w:link w:val="BodyText"/>
    <w:rsid w:val="00D103FE"/>
    <w:rPr>
      <w:rFonts w:ascii="Calibri" w:hAnsi="Calibri"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D103FE"/>
    <w:rPr>
      <w:rFonts w:asciiTheme="minorHAnsi" w:hAnsiTheme="minorHAnsi"/>
      <w:sz w:val="24"/>
    </w:rPr>
  </w:style>
  <w:style w:type="paragraph" w:styleId="NormalWeb">
    <w:name w:val="Normal (Web)"/>
    <w:basedOn w:val="Normal"/>
    <w:semiHidden/>
    <w:unhideWhenUsed/>
    <w:rsid w:val="000C68A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9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3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9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0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5095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</w:div>
      </w:divsChild>
    </w:div>
    <w:div w:id="5528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9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8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hraimm18@gmail.com" TargetMode="External"/><Relationship Id="rId13" Type="http://schemas.microsoft.com/office/2011/relationships/commentsExtended" Target="commentsExtended.xm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hyperlink" Target="https://review.jove.com/account/file-uploader?src=20574433" TargetMode="Externa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view.jove.com/account/file-uploader?src=20574433" TargetMode="Externa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hyperlink" Target="https://review.jove.com/v/5848/screen-capture-instructions-for-authors?status=a7854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bsproject.com/" TargetMode="External"/><Relationship Id="rId14" Type="http://schemas.microsoft.com/office/2016/09/relationships/commentsIds" Target="commentsIds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D0BC3EB8758784BB08FC591BF9EA4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CE18FD-8A87-5540-9747-C67FF65F3077}"/>
      </w:docPartPr>
      <w:docPartBody>
        <w:p w:rsidR="003E657A" w:rsidRDefault="00C863C5" w:rsidP="00C863C5">
          <w:pPr>
            <w:pStyle w:val="8D0BC3EB8758784BB08FC591BF9EA44D1"/>
          </w:pPr>
          <w:r w:rsidRPr="00B07A3B">
            <w:rPr>
              <w:rFonts w:eastAsia="Times New Roman" w:cstheme="minorHAnsi"/>
              <w:b/>
              <w:bCs/>
              <w:color w:val="808080"/>
              <w:shd w:val="clear" w:color="auto" w:fill="FFFF00"/>
            </w:rPr>
            <w:t>Click to enter distance between locations.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﷽﷽﷽﷽﷽﷽﷽﷽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GJKHG F+ Helvetic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E67"/>
    <w:rsid w:val="000300AB"/>
    <w:rsid w:val="00031997"/>
    <w:rsid w:val="00070497"/>
    <w:rsid w:val="00071F6C"/>
    <w:rsid w:val="00077BDA"/>
    <w:rsid w:val="00094D84"/>
    <w:rsid w:val="000C2304"/>
    <w:rsid w:val="0010269D"/>
    <w:rsid w:val="00113F3E"/>
    <w:rsid w:val="00142D32"/>
    <w:rsid w:val="00186680"/>
    <w:rsid w:val="001B439B"/>
    <w:rsid w:val="001F6C86"/>
    <w:rsid w:val="002452FD"/>
    <w:rsid w:val="002470A6"/>
    <w:rsid w:val="00251E04"/>
    <w:rsid w:val="00257C3C"/>
    <w:rsid w:val="0027616B"/>
    <w:rsid w:val="002854E4"/>
    <w:rsid w:val="00287B01"/>
    <w:rsid w:val="002F6418"/>
    <w:rsid w:val="002F76E2"/>
    <w:rsid w:val="00344E88"/>
    <w:rsid w:val="00356726"/>
    <w:rsid w:val="00356992"/>
    <w:rsid w:val="003C2AEF"/>
    <w:rsid w:val="003C4629"/>
    <w:rsid w:val="003D5DD0"/>
    <w:rsid w:val="003E657A"/>
    <w:rsid w:val="003F25B4"/>
    <w:rsid w:val="004232DB"/>
    <w:rsid w:val="00434FFA"/>
    <w:rsid w:val="0045037E"/>
    <w:rsid w:val="004A526F"/>
    <w:rsid w:val="004C6401"/>
    <w:rsid w:val="0051075A"/>
    <w:rsid w:val="00510F54"/>
    <w:rsid w:val="00536FA3"/>
    <w:rsid w:val="0054238C"/>
    <w:rsid w:val="00542F31"/>
    <w:rsid w:val="005611F3"/>
    <w:rsid w:val="00565A22"/>
    <w:rsid w:val="005950B3"/>
    <w:rsid w:val="005B24C0"/>
    <w:rsid w:val="00604D88"/>
    <w:rsid w:val="00627CAF"/>
    <w:rsid w:val="00691751"/>
    <w:rsid w:val="006A568E"/>
    <w:rsid w:val="006A6102"/>
    <w:rsid w:val="006A7088"/>
    <w:rsid w:val="006B2B83"/>
    <w:rsid w:val="00706CE8"/>
    <w:rsid w:val="00716A63"/>
    <w:rsid w:val="00723B83"/>
    <w:rsid w:val="00741C3F"/>
    <w:rsid w:val="00753425"/>
    <w:rsid w:val="007571D3"/>
    <w:rsid w:val="007575BF"/>
    <w:rsid w:val="0077793F"/>
    <w:rsid w:val="00792E1F"/>
    <w:rsid w:val="007B72C5"/>
    <w:rsid w:val="007F1F0B"/>
    <w:rsid w:val="0080129F"/>
    <w:rsid w:val="00801C92"/>
    <w:rsid w:val="00847908"/>
    <w:rsid w:val="00862F07"/>
    <w:rsid w:val="00886687"/>
    <w:rsid w:val="008A06BD"/>
    <w:rsid w:val="008E296E"/>
    <w:rsid w:val="008F498E"/>
    <w:rsid w:val="009333F9"/>
    <w:rsid w:val="00937B16"/>
    <w:rsid w:val="00982E2B"/>
    <w:rsid w:val="009E354D"/>
    <w:rsid w:val="00A12489"/>
    <w:rsid w:val="00A128CE"/>
    <w:rsid w:val="00A3565A"/>
    <w:rsid w:val="00A439E7"/>
    <w:rsid w:val="00A464FD"/>
    <w:rsid w:val="00A4768E"/>
    <w:rsid w:val="00A5699C"/>
    <w:rsid w:val="00A62F99"/>
    <w:rsid w:val="00A74D32"/>
    <w:rsid w:val="00A867C2"/>
    <w:rsid w:val="00AC597A"/>
    <w:rsid w:val="00AE1BA8"/>
    <w:rsid w:val="00AE42DD"/>
    <w:rsid w:val="00B04933"/>
    <w:rsid w:val="00B1083B"/>
    <w:rsid w:val="00BA0371"/>
    <w:rsid w:val="00BA79A4"/>
    <w:rsid w:val="00BB3236"/>
    <w:rsid w:val="00BB5C5B"/>
    <w:rsid w:val="00BC07A2"/>
    <w:rsid w:val="00BC5F88"/>
    <w:rsid w:val="00BD547D"/>
    <w:rsid w:val="00BE41A6"/>
    <w:rsid w:val="00BE7565"/>
    <w:rsid w:val="00C26F24"/>
    <w:rsid w:val="00C30852"/>
    <w:rsid w:val="00C52B21"/>
    <w:rsid w:val="00C863C5"/>
    <w:rsid w:val="00CB5D71"/>
    <w:rsid w:val="00CB754D"/>
    <w:rsid w:val="00CD36EC"/>
    <w:rsid w:val="00CE0665"/>
    <w:rsid w:val="00CE402E"/>
    <w:rsid w:val="00CF6F92"/>
    <w:rsid w:val="00D10D3E"/>
    <w:rsid w:val="00D12DDA"/>
    <w:rsid w:val="00D140DC"/>
    <w:rsid w:val="00D25AF9"/>
    <w:rsid w:val="00D42EDE"/>
    <w:rsid w:val="00D75ED4"/>
    <w:rsid w:val="00DA10A3"/>
    <w:rsid w:val="00DA55E8"/>
    <w:rsid w:val="00DD39D7"/>
    <w:rsid w:val="00DF6EE3"/>
    <w:rsid w:val="00DF7A5A"/>
    <w:rsid w:val="00E2725C"/>
    <w:rsid w:val="00E36A89"/>
    <w:rsid w:val="00E63917"/>
    <w:rsid w:val="00E670C3"/>
    <w:rsid w:val="00E74A32"/>
    <w:rsid w:val="00E838FB"/>
    <w:rsid w:val="00EC183C"/>
    <w:rsid w:val="00EC3169"/>
    <w:rsid w:val="00EC38EE"/>
    <w:rsid w:val="00EC5ADC"/>
    <w:rsid w:val="00ED2BEB"/>
    <w:rsid w:val="00EF5E67"/>
    <w:rsid w:val="00EF7675"/>
    <w:rsid w:val="00EF7781"/>
    <w:rsid w:val="00F05EC7"/>
    <w:rsid w:val="00F11BF9"/>
    <w:rsid w:val="00F4535C"/>
    <w:rsid w:val="00F7561F"/>
    <w:rsid w:val="00F93B93"/>
    <w:rsid w:val="00FB2A4C"/>
    <w:rsid w:val="00FD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semiHidden/>
    <w:rsid w:val="00C863C5"/>
    <w:rPr>
      <w:color w:val="808080"/>
    </w:rPr>
  </w:style>
  <w:style w:type="paragraph" w:customStyle="1" w:styleId="8D0BC3EB8758784BB08FC591BF9EA44D1">
    <w:name w:val="8D0BC3EB8758784BB08FC591BF9EA44D1"/>
    <w:rsid w:val="00C863C5"/>
    <w:rPr>
      <w:rFonts w:eastAsia="Times" w:cs="Calibri (Body)"/>
      <w:color w:val="000000" w:themeColor="text1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JournalScript">
  <a:themeElements>
    <a:clrScheme name="JournalScript">
      <a:dk1>
        <a:sysClr val="windowText" lastClr="000000"/>
      </a:dk1>
      <a:lt1>
        <a:srgbClr val="FFFF99"/>
      </a:lt1>
      <a:dk2>
        <a:srgbClr val="1F497D"/>
      </a:dk2>
      <a:lt2>
        <a:srgbClr val="CCFF99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0000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4920</TotalTime>
  <Pages>13</Pages>
  <Words>3656</Words>
  <Characters>19489</Characters>
  <Application>Microsoft Office Word</Application>
  <DocSecurity>0</DocSecurity>
  <Lines>414</Lines>
  <Paragraphs>218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                                                                                                                Title of</vt:lpstr>
    </vt:vector>
  </TitlesOfParts>
  <Company>UC Irvine</Company>
  <LinksUpToDate>false</LinksUpToDate>
  <CharactersWithSpaces>22927</CharactersWithSpaces>
  <SharedDoc>false</SharedDoc>
  <HLinks>
    <vt:vector size="6" baseType="variant">
      <vt:variant>
        <vt:i4>3342390</vt:i4>
      </vt:variant>
      <vt:variant>
        <vt:i4>0</vt:i4>
      </vt:variant>
      <vt:variant>
        <vt:i4>0</vt:i4>
      </vt:variant>
      <vt:variant>
        <vt:i4>5</vt:i4>
      </vt:variant>
      <vt:variant>
        <vt:lpwstr>http://www.jove.com/video/1597/results-example-mably?status=a3603k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                                                                                                                Title of</dc:title>
  <dc:subject/>
  <dc:creator>Microsoft Office User</dc:creator>
  <cp:keywords/>
  <dc:description/>
  <cp:lastModifiedBy>VITALIS MBAYO</cp:lastModifiedBy>
  <cp:revision>69</cp:revision>
  <dcterms:created xsi:type="dcterms:W3CDTF">2025-01-20T00:16:00Z</dcterms:created>
  <dcterms:modified xsi:type="dcterms:W3CDTF">2025-03-01T11:46:00Z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ca3e8e9f14548a99eeeb5112a84d488dbdf38e00a0a7fb97592105a0f8f41cd1</vt:lpwstr>
  </property>
  <property fmtid="{D5CDD505-2E9C-101B-9397-08002B2CF9AE}" pid="3" name="MSIP_Label_b0d31be4-bb77-46d3-b866-62153466896a_Enabled">
    <vt:lpwstr>true</vt:lpwstr>
  </property>
  <property fmtid="{D5CDD505-2E9C-101B-9397-08002B2CF9AE}" pid="4" name="MSIP_Label_b0d31be4-bb77-46d3-b866-62153466896a_SetDate">
    <vt:lpwstr>2025-02-17T06:37:21Z</vt:lpwstr>
  </property>
  <property fmtid="{D5CDD505-2E9C-101B-9397-08002B2CF9AE}" pid="5" name="MSIP_Label_b0d31be4-bb77-46d3-b866-62153466896a_Method">
    <vt:lpwstr>Standard</vt:lpwstr>
  </property>
  <property fmtid="{D5CDD505-2E9C-101B-9397-08002B2CF9AE}" pid="6" name="MSIP_Label_b0d31be4-bb77-46d3-b866-62153466896a_Name">
    <vt:lpwstr>Public</vt:lpwstr>
  </property>
  <property fmtid="{D5CDD505-2E9C-101B-9397-08002B2CF9AE}" pid="7" name="MSIP_Label_b0d31be4-bb77-46d3-b866-62153466896a_SiteId">
    <vt:lpwstr>fa785acd-36ef-41bc-8a94-89841327e045</vt:lpwstr>
  </property>
  <property fmtid="{D5CDD505-2E9C-101B-9397-08002B2CF9AE}" pid="8" name="MSIP_Label_b0d31be4-bb77-46d3-b866-62153466896a_ActionId">
    <vt:lpwstr>720cc0d0-c156-4ba6-a614-8d7f6a852308</vt:lpwstr>
  </property>
  <property fmtid="{D5CDD505-2E9C-101B-9397-08002B2CF9AE}" pid="9" name="MSIP_Label_b0d31be4-bb77-46d3-b866-62153466896a_ContentBits">
    <vt:lpwstr>0</vt:lpwstr>
  </property>
  <property fmtid="{D5CDD505-2E9C-101B-9397-08002B2CF9AE}" pid="10" name="MSIP_Label_b0d31be4-bb77-46d3-b866-62153466896a_Tag">
    <vt:lpwstr>10, 3, 0, 1</vt:lpwstr>
  </property>
</Properties>
</file>